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5EB9D" w14:textId="5741A313" w:rsidR="00EF188F" w:rsidRPr="001C233D" w:rsidRDefault="00354589" w:rsidP="00BE0129">
      <w:pPr>
        <w:pStyle w:val="Tabletitle"/>
      </w:pPr>
      <w:r w:rsidRPr="001C233D">
        <w:t>ZMLUVA O SPRACÚVANÍ OSOBNÝCH ÚDAJOV</w:t>
      </w:r>
    </w:p>
    <w:p w14:paraId="5C435FCD" w14:textId="77777777" w:rsidR="00EF188F" w:rsidRPr="001C233D" w:rsidRDefault="00EF188F">
      <w:pPr>
        <w:spacing w:line="240" w:lineRule="auto"/>
        <w:jc w:val="center"/>
        <w:rPr>
          <w:rFonts w:ascii="Times New Roman" w:hAnsi="Times New Roman" w:cs="Times New Roman"/>
        </w:rPr>
      </w:pPr>
    </w:p>
    <w:p w14:paraId="6CFF6F88" w14:textId="712B82F5" w:rsidR="00F87DEC" w:rsidRPr="00BE0129" w:rsidRDefault="00EF188F" w:rsidP="003B3149">
      <w:pPr>
        <w:spacing w:line="240" w:lineRule="auto"/>
        <w:jc w:val="center"/>
        <w:rPr>
          <w:rFonts w:cs="Arial"/>
        </w:rPr>
      </w:pPr>
      <w:r w:rsidRPr="00BE0129">
        <w:rPr>
          <w:rFonts w:cs="Arial"/>
        </w:rPr>
        <w:t xml:space="preserve">uzatvorená </w:t>
      </w:r>
      <w:r w:rsidR="00DC17FC" w:rsidRPr="00BE0129">
        <w:rPr>
          <w:rFonts w:cs="Arial"/>
        </w:rPr>
        <w:t xml:space="preserve">podľa </w:t>
      </w:r>
      <w:r w:rsidRPr="00BE0129">
        <w:rPr>
          <w:rFonts w:cs="Arial"/>
        </w:rPr>
        <w:t>čl. 28 ods.</w:t>
      </w:r>
      <w:r w:rsidR="00DC17FC" w:rsidRPr="00BE0129">
        <w:rPr>
          <w:rFonts w:cs="Arial"/>
        </w:rPr>
        <w:t xml:space="preserve"> </w:t>
      </w:r>
      <w:r w:rsidRPr="00BE0129">
        <w:rPr>
          <w:rFonts w:cs="Arial"/>
        </w:rPr>
        <w:t>3</w:t>
      </w:r>
      <w:r w:rsidR="00DC17FC" w:rsidRPr="00BE0129">
        <w:rPr>
          <w:rFonts w:cs="Arial"/>
        </w:rPr>
        <w:t xml:space="preserve"> </w:t>
      </w:r>
      <w:r w:rsidRPr="00BE0129">
        <w:rPr>
          <w:rFonts w:cs="Arial"/>
        </w:rPr>
        <w:t>Nariadenia Európskeho parlamentu a Rady (EÚ) 2016/679 z 27.4.2016</w:t>
      </w:r>
      <w:r w:rsidR="00BE0129">
        <w:rPr>
          <w:rFonts w:cs="Arial"/>
        </w:rPr>
        <w:t xml:space="preserve"> </w:t>
      </w:r>
      <w:r w:rsidRPr="00BE0129">
        <w:rPr>
          <w:rFonts w:cs="Arial"/>
          <w:bCs/>
        </w:rPr>
        <w:t>o ochrane fyzických osôb pri spracúvaní osobných údajov a o voľnom pohybe takýchto údajov,</w:t>
      </w:r>
      <w:r w:rsidR="00BE0129">
        <w:rPr>
          <w:rFonts w:cs="Arial"/>
          <w:bCs/>
        </w:rPr>
        <w:t xml:space="preserve"> </w:t>
      </w:r>
      <w:r w:rsidRPr="00BE0129">
        <w:rPr>
          <w:rFonts w:cs="Arial"/>
          <w:bCs/>
        </w:rPr>
        <w:t xml:space="preserve">ktorým </w:t>
      </w:r>
      <w:r w:rsidRPr="00BE0129">
        <w:rPr>
          <w:rFonts w:cs="Arial"/>
          <w:bCs/>
          <w:color w:val="000000" w:themeColor="text1"/>
        </w:rPr>
        <w:t xml:space="preserve">sa zrušuje smernica 95/46/ES </w:t>
      </w:r>
      <w:r w:rsidR="00DC17FC" w:rsidRPr="00BE0129">
        <w:rPr>
          <w:rFonts w:cs="Arial"/>
          <w:bCs/>
          <w:color w:val="000000"/>
        </w:rPr>
        <w:t xml:space="preserve">(všeobecné nariadenie o ochrane údajov) </w:t>
      </w:r>
    </w:p>
    <w:p w14:paraId="2132B85E" w14:textId="77777777" w:rsidR="00DC17FC" w:rsidRPr="001C233D" w:rsidRDefault="00DC17FC" w:rsidP="00DA41D4">
      <w:pPr>
        <w:pStyle w:val="BBClause2"/>
      </w:pPr>
    </w:p>
    <w:p w14:paraId="314D80AF" w14:textId="77777777" w:rsidR="00DC17FC" w:rsidRPr="001C233D" w:rsidRDefault="00DC17FC" w:rsidP="00DA41D4">
      <w:pPr>
        <w:pStyle w:val="BBClause2"/>
      </w:pPr>
    </w:p>
    <w:p w14:paraId="10FCB583" w14:textId="77777777" w:rsidR="00DC17FC" w:rsidRPr="001C233D" w:rsidRDefault="00DC17FC" w:rsidP="00DA41D4">
      <w:pPr>
        <w:pStyle w:val="BBHeading1"/>
      </w:pPr>
      <w:r w:rsidRPr="001C233D">
        <w:t>Čl. I</w:t>
      </w:r>
    </w:p>
    <w:p w14:paraId="2F9A3C4A" w14:textId="49CC1E3C" w:rsidR="00DC17FC" w:rsidRPr="001C233D" w:rsidRDefault="00DC17FC" w:rsidP="00DA41D4">
      <w:pPr>
        <w:pStyle w:val="BBHeading1"/>
      </w:pPr>
      <w:r w:rsidRPr="001C233D">
        <w:t>ZMLUVNÉ STRANY</w:t>
      </w:r>
    </w:p>
    <w:p w14:paraId="36B0ADC1" w14:textId="77777777" w:rsidR="00DC17FC" w:rsidRPr="001C233D" w:rsidRDefault="00DC17FC" w:rsidP="00DA41D4">
      <w:pPr>
        <w:pStyle w:val="BBClause2"/>
      </w:pPr>
    </w:p>
    <w:p w14:paraId="74AFE9CF" w14:textId="5FED37CE" w:rsidR="00AE2687" w:rsidRPr="00E57C3C" w:rsidRDefault="002B569F" w:rsidP="00DA41D4">
      <w:pPr>
        <w:pStyle w:val="Nadpis2"/>
        <w:rPr>
          <w:b/>
        </w:rPr>
      </w:pPr>
      <w:r w:rsidRPr="00E57C3C">
        <w:t>1.1</w:t>
      </w:r>
      <w:r w:rsidRPr="00E57C3C">
        <w:tab/>
      </w:r>
      <w:r w:rsidR="005C0B72" w:rsidRPr="00E57C3C">
        <w:rPr>
          <w:u w:val="single"/>
        </w:rPr>
        <w:t>Prevádzkovateľ</w:t>
      </w:r>
      <w:r w:rsidR="005C0B72" w:rsidRPr="00352DB5">
        <w:t>:</w:t>
      </w:r>
      <w:r w:rsidRPr="00E57C3C">
        <w:tab/>
      </w:r>
      <w:r w:rsidR="00A73C0C" w:rsidRPr="00E57C3C">
        <w:tab/>
      </w:r>
      <w:r w:rsidR="00DA41D4">
        <w:tab/>
      </w:r>
      <w:proofErr w:type="spellStart"/>
      <w:r w:rsidR="00015A51" w:rsidRPr="00E57C3C">
        <w:t>eustream</w:t>
      </w:r>
      <w:proofErr w:type="spellEnd"/>
      <w:r w:rsidR="00015A51" w:rsidRPr="00E57C3C">
        <w:t xml:space="preserve">, </w:t>
      </w:r>
      <w:proofErr w:type="spellStart"/>
      <w:r w:rsidR="00015A51" w:rsidRPr="00E57C3C">
        <w:t>a.s</w:t>
      </w:r>
      <w:proofErr w:type="spellEnd"/>
      <w:r w:rsidR="00015A51" w:rsidRPr="00E57C3C">
        <w:t>.</w:t>
      </w:r>
    </w:p>
    <w:p w14:paraId="4770783A" w14:textId="10EAC455" w:rsidR="0017543B" w:rsidRPr="00E57C3C" w:rsidRDefault="00DC17FC" w:rsidP="00DA41D4">
      <w:pPr>
        <w:spacing w:before="120" w:line="240" w:lineRule="auto"/>
        <w:rPr>
          <w:rFonts w:cs="Arial"/>
        </w:rPr>
      </w:pPr>
      <w:r w:rsidRPr="00E57C3C">
        <w:rPr>
          <w:rFonts w:cs="Arial"/>
          <w:b/>
        </w:rPr>
        <w:tab/>
      </w:r>
      <w:r w:rsidRPr="00E57C3C">
        <w:rPr>
          <w:rFonts w:cs="Arial"/>
          <w:b/>
        </w:rPr>
        <w:tab/>
      </w:r>
      <w:r w:rsidR="00AE2687" w:rsidRPr="00E57C3C">
        <w:rPr>
          <w:rFonts w:cs="Arial"/>
        </w:rPr>
        <w:t>S</w:t>
      </w:r>
      <w:r w:rsidR="0017543B" w:rsidRPr="00E57C3C">
        <w:rPr>
          <w:rFonts w:cs="Arial"/>
        </w:rPr>
        <w:t>ídlo:</w:t>
      </w:r>
      <w:r w:rsidR="0017543B" w:rsidRPr="00E57C3C">
        <w:rPr>
          <w:rFonts w:cs="Arial"/>
        </w:rPr>
        <w:tab/>
      </w:r>
      <w:r w:rsidRPr="00E57C3C">
        <w:rPr>
          <w:rFonts w:cs="Arial"/>
        </w:rPr>
        <w:tab/>
      </w:r>
      <w:r w:rsidR="00354589" w:rsidRPr="00E57C3C">
        <w:rPr>
          <w:rFonts w:cs="Arial"/>
        </w:rPr>
        <w:tab/>
      </w:r>
      <w:r w:rsidR="002B569F" w:rsidRPr="00E57C3C">
        <w:rPr>
          <w:rFonts w:cs="Arial"/>
        </w:rPr>
        <w:tab/>
      </w:r>
      <w:r w:rsidR="002B569F" w:rsidRPr="00E57C3C">
        <w:rPr>
          <w:rFonts w:cs="Arial"/>
        </w:rPr>
        <w:tab/>
      </w:r>
      <w:r w:rsidR="00A73C0C" w:rsidRPr="00E57C3C">
        <w:rPr>
          <w:rFonts w:cs="Arial"/>
        </w:rPr>
        <w:tab/>
      </w:r>
      <w:r w:rsidR="00E57C3C">
        <w:rPr>
          <w:rFonts w:cs="Arial"/>
        </w:rPr>
        <w:tab/>
      </w:r>
      <w:proofErr w:type="spellStart"/>
      <w:r w:rsidR="00015A51" w:rsidRPr="00E57C3C">
        <w:rPr>
          <w:rFonts w:cs="Arial"/>
        </w:rPr>
        <w:t>Votrubova</w:t>
      </w:r>
      <w:proofErr w:type="spellEnd"/>
      <w:r w:rsidR="00015A51" w:rsidRPr="00E57C3C">
        <w:rPr>
          <w:rFonts w:cs="Arial"/>
        </w:rPr>
        <w:t xml:space="preserve"> 11/A, 821 09, Bratislava, Slovensko</w:t>
      </w:r>
    </w:p>
    <w:p w14:paraId="40C135A4" w14:textId="197AB6CA" w:rsidR="0017543B" w:rsidRPr="00E57C3C" w:rsidRDefault="0017543B" w:rsidP="00DA41D4">
      <w:pPr>
        <w:spacing w:before="120" w:line="240" w:lineRule="auto"/>
        <w:ind w:left="284" w:firstLine="284"/>
        <w:rPr>
          <w:rFonts w:cs="Arial"/>
        </w:rPr>
      </w:pPr>
      <w:r w:rsidRPr="00E57C3C">
        <w:rPr>
          <w:rFonts w:cs="Arial"/>
        </w:rPr>
        <w:t xml:space="preserve">IČO: </w:t>
      </w:r>
      <w:r w:rsidR="002B569F" w:rsidRPr="00E57C3C">
        <w:rPr>
          <w:rFonts w:cs="Arial"/>
        </w:rPr>
        <w:tab/>
      </w:r>
      <w:r w:rsidR="002B569F" w:rsidRPr="00E57C3C">
        <w:rPr>
          <w:rFonts w:cs="Arial"/>
        </w:rPr>
        <w:tab/>
      </w:r>
      <w:r w:rsidRPr="00E57C3C">
        <w:rPr>
          <w:rFonts w:cs="Arial"/>
        </w:rPr>
        <w:tab/>
      </w:r>
      <w:r w:rsidRPr="00E57C3C">
        <w:rPr>
          <w:rFonts w:cs="Arial"/>
        </w:rPr>
        <w:tab/>
      </w:r>
      <w:r w:rsidRPr="00E57C3C">
        <w:rPr>
          <w:rFonts w:cs="Arial"/>
        </w:rPr>
        <w:tab/>
      </w:r>
      <w:r w:rsidR="00A73C0C" w:rsidRPr="00E57C3C">
        <w:rPr>
          <w:rFonts w:cs="Arial"/>
        </w:rPr>
        <w:tab/>
      </w:r>
      <w:r w:rsidR="00E57C3C">
        <w:rPr>
          <w:rFonts w:cs="Arial"/>
        </w:rPr>
        <w:tab/>
      </w:r>
      <w:r w:rsidR="00015A51" w:rsidRPr="00E57C3C">
        <w:rPr>
          <w:rFonts w:cs="Arial"/>
        </w:rPr>
        <w:t>35 910 712</w:t>
      </w:r>
    </w:p>
    <w:p w14:paraId="4F33B5FC" w14:textId="13C328EB" w:rsidR="0017543B" w:rsidRPr="00E57C3C" w:rsidRDefault="0017543B" w:rsidP="00DA41D4">
      <w:pPr>
        <w:spacing w:before="120" w:line="240" w:lineRule="auto"/>
        <w:ind w:left="284" w:firstLine="284"/>
        <w:rPr>
          <w:rFonts w:cs="Arial"/>
        </w:rPr>
      </w:pPr>
      <w:r w:rsidRPr="00E57C3C">
        <w:rPr>
          <w:rFonts w:cs="Arial"/>
        </w:rPr>
        <w:t>DIČ:</w:t>
      </w:r>
      <w:r w:rsidRPr="00E57C3C">
        <w:rPr>
          <w:rFonts w:cs="Arial"/>
        </w:rPr>
        <w:tab/>
      </w:r>
      <w:r w:rsidRPr="00E57C3C">
        <w:rPr>
          <w:rFonts w:cs="Arial"/>
        </w:rPr>
        <w:tab/>
      </w:r>
      <w:r w:rsidR="002B569F" w:rsidRPr="00E57C3C">
        <w:rPr>
          <w:rFonts w:cs="Arial"/>
        </w:rPr>
        <w:tab/>
      </w:r>
      <w:r w:rsidR="002B569F" w:rsidRPr="00E57C3C">
        <w:rPr>
          <w:rFonts w:cs="Arial"/>
        </w:rPr>
        <w:tab/>
      </w:r>
      <w:r w:rsidRPr="00E57C3C">
        <w:rPr>
          <w:rFonts w:cs="Arial"/>
        </w:rPr>
        <w:tab/>
      </w:r>
      <w:r w:rsidR="00A73C0C" w:rsidRPr="00E57C3C">
        <w:rPr>
          <w:rFonts w:cs="Arial"/>
        </w:rPr>
        <w:tab/>
      </w:r>
      <w:r w:rsidR="00E57C3C">
        <w:rPr>
          <w:rFonts w:cs="Arial"/>
        </w:rPr>
        <w:tab/>
      </w:r>
      <w:r w:rsidR="00015A51" w:rsidRPr="00E57C3C">
        <w:rPr>
          <w:rFonts w:cs="Arial"/>
        </w:rPr>
        <w:t>202 193 1175</w:t>
      </w:r>
    </w:p>
    <w:p w14:paraId="0DD9637C" w14:textId="6D472A05" w:rsidR="0017543B" w:rsidRPr="00E57C3C" w:rsidRDefault="0017543B" w:rsidP="00DA41D4">
      <w:pPr>
        <w:spacing w:before="120" w:line="240" w:lineRule="auto"/>
        <w:ind w:left="284" w:firstLine="284"/>
        <w:rPr>
          <w:rFonts w:cs="Arial"/>
        </w:rPr>
      </w:pPr>
      <w:r w:rsidRPr="00E57C3C">
        <w:rPr>
          <w:rFonts w:cs="Arial"/>
          <w:lang w:eastAsia="sk-SK"/>
        </w:rPr>
        <w:t xml:space="preserve">IČ DPH: </w:t>
      </w:r>
      <w:r w:rsidRPr="00E57C3C">
        <w:rPr>
          <w:rFonts w:cs="Arial"/>
          <w:lang w:eastAsia="sk-SK"/>
        </w:rPr>
        <w:tab/>
      </w:r>
      <w:r w:rsidR="002B569F" w:rsidRPr="00E57C3C">
        <w:rPr>
          <w:rFonts w:cs="Arial"/>
          <w:lang w:eastAsia="sk-SK"/>
        </w:rPr>
        <w:tab/>
      </w:r>
      <w:r w:rsidR="002B569F" w:rsidRPr="00E57C3C">
        <w:rPr>
          <w:rFonts w:cs="Arial"/>
          <w:lang w:eastAsia="sk-SK"/>
        </w:rPr>
        <w:tab/>
      </w:r>
      <w:r w:rsidR="00DC17FC" w:rsidRPr="00E57C3C">
        <w:rPr>
          <w:rFonts w:cs="Arial"/>
          <w:lang w:eastAsia="sk-SK"/>
        </w:rPr>
        <w:tab/>
      </w:r>
      <w:r w:rsidR="00A73C0C" w:rsidRPr="00E57C3C">
        <w:rPr>
          <w:rFonts w:cs="Arial"/>
          <w:lang w:eastAsia="sk-SK"/>
        </w:rPr>
        <w:tab/>
      </w:r>
      <w:r w:rsidR="00015A51" w:rsidRPr="00E57C3C">
        <w:rPr>
          <w:rFonts w:cs="Arial"/>
        </w:rPr>
        <w:t>SK2021931175</w:t>
      </w:r>
    </w:p>
    <w:p w14:paraId="67CA44D7" w14:textId="3055BC39" w:rsidR="0017543B" w:rsidRPr="00E57C3C" w:rsidRDefault="00AE2687" w:rsidP="00DA41D4">
      <w:pPr>
        <w:spacing w:before="120" w:line="240" w:lineRule="auto"/>
        <w:ind w:left="284" w:firstLine="284"/>
        <w:rPr>
          <w:rFonts w:cs="Arial"/>
        </w:rPr>
      </w:pPr>
      <w:r w:rsidRPr="00E57C3C">
        <w:rPr>
          <w:rFonts w:cs="Arial"/>
        </w:rPr>
        <w:t>Z</w:t>
      </w:r>
      <w:r w:rsidR="0017543B" w:rsidRPr="00E57C3C">
        <w:rPr>
          <w:rFonts w:cs="Arial"/>
        </w:rPr>
        <w:t>apísan</w:t>
      </w:r>
      <w:r w:rsidR="00BC14F4" w:rsidRPr="00E57C3C">
        <w:rPr>
          <w:rFonts w:cs="Arial"/>
        </w:rPr>
        <w:t xml:space="preserve">á v </w:t>
      </w:r>
      <w:r w:rsidR="0017543B" w:rsidRPr="00E57C3C">
        <w:rPr>
          <w:rFonts w:cs="Arial"/>
        </w:rPr>
        <w:t>Obc</w:t>
      </w:r>
      <w:r w:rsidR="00015A51" w:rsidRPr="00E57C3C">
        <w:rPr>
          <w:rFonts w:cs="Arial"/>
        </w:rPr>
        <w:t>hodnom registri Okresného súdu Bratislava I.</w:t>
      </w:r>
      <w:r w:rsidR="0017543B" w:rsidRPr="00E57C3C">
        <w:rPr>
          <w:rFonts w:cs="Arial"/>
        </w:rPr>
        <w:t>,</w:t>
      </w:r>
      <w:r w:rsidR="00BC14F4" w:rsidRPr="00E57C3C">
        <w:rPr>
          <w:rFonts w:cs="Arial"/>
        </w:rPr>
        <w:t xml:space="preserve"> </w:t>
      </w:r>
      <w:r w:rsidR="0017543B" w:rsidRPr="00E57C3C">
        <w:rPr>
          <w:rFonts w:cs="Arial"/>
        </w:rPr>
        <w:t>oddiel:</w:t>
      </w:r>
      <w:r w:rsidR="00DC17FC" w:rsidRPr="00E57C3C">
        <w:rPr>
          <w:rFonts w:cs="Arial"/>
        </w:rPr>
        <w:t xml:space="preserve"> </w:t>
      </w:r>
      <w:r w:rsidR="00015A51" w:rsidRPr="00E57C3C">
        <w:rPr>
          <w:rFonts w:cs="Arial"/>
        </w:rPr>
        <w:t>Sa</w:t>
      </w:r>
      <w:r w:rsidR="0017543B" w:rsidRPr="00E57C3C">
        <w:rPr>
          <w:rFonts w:cs="Arial"/>
        </w:rPr>
        <w:t>, vložka č.</w:t>
      </w:r>
      <w:r w:rsidR="00015A51" w:rsidRPr="00E57C3C">
        <w:rPr>
          <w:rFonts w:cs="Arial"/>
        </w:rPr>
        <w:t>:</w:t>
      </w:r>
      <w:r w:rsidR="00BC14F4" w:rsidRPr="00E57C3C">
        <w:rPr>
          <w:rFonts w:cs="Arial"/>
        </w:rPr>
        <w:t xml:space="preserve"> </w:t>
      </w:r>
      <w:r w:rsidR="00015A51" w:rsidRPr="00E57C3C">
        <w:rPr>
          <w:rFonts w:cs="Arial"/>
        </w:rPr>
        <w:t>3480/B</w:t>
      </w:r>
    </w:p>
    <w:p w14:paraId="4E542C1C" w14:textId="0A47A806" w:rsidR="007E10BC" w:rsidRPr="00E57C3C" w:rsidRDefault="00AE2687" w:rsidP="00C636BB">
      <w:pPr>
        <w:pStyle w:val="Zarkazkladnhotextu"/>
        <w:spacing w:before="120" w:after="0"/>
        <w:ind w:left="567" w:firstLine="1"/>
        <w:rPr>
          <w:rFonts w:ascii="Arial" w:hAnsi="Arial" w:cs="Arial"/>
          <w:sz w:val="22"/>
          <w:szCs w:val="22"/>
        </w:rPr>
      </w:pPr>
      <w:r w:rsidRPr="00E57C3C">
        <w:rPr>
          <w:rFonts w:ascii="Arial" w:hAnsi="Arial" w:cs="Arial"/>
          <w:sz w:val="22"/>
          <w:szCs w:val="22"/>
        </w:rPr>
        <w:t>Z</w:t>
      </w:r>
      <w:r w:rsidR="0017543B" w:rsidRPr="00E57C3C">
        <w:rPr>
          <w:rFonts w:ascii="Arial" w:hAnsi="Arial" w:cs="Arial"/>
          <w:sz w:val="22"/>
          <w:szCs w:val="22"/>
        </w:rPr>
        <w:t>astúpen</w:t>
      </w:r>
      <w:r w:rsidR="00BC14F4" w:rsidRPr="00E57C3C">
        <w:rPr>
          <w:rFonts w:ascii="Arial" w:hAnsi="Arial" w:cs="Arial"/>
          <w:sz w:val="22"/>
          <w:szCs w:val="22"/>
        </w:rPr>
        <w:t>á</w:t>
      </w:r>
      <w:r w:rsidR="0017543B" w:rsidRPr="00E57C3C">
        <w:rPr>
          <w:rFonts w:ascii="Arial" w:hAnsi="Arial" w:cs="Arial"/>
          <w:sz w:val="22"/>
          <w:szCs w:val="22"/>
        </w:rPr>
        <w:t>:</w:t>
      </w:r>
      <w:r w:rsidR="00DC17FC" w:rsidRPr="00E57C3C">
        <w:rPr>
          <w:rFonts w:ascii="Arial" w:hAnsi="Arial" w:cs="Arial"/>
          <w:sz w:val="22"/>
          <w:szCs w:val="22"/>
        </w:rPr>
        <w:tab/>
      </w:r>
      <w:r w:rsidR="002B569F" w:rsidRPr="00E57C3C">
        <w:rPr>
          <w:rFonts w:ascii="Arial" w:hAnsi="Arial" w:cs="Arial"/>
          <w:sz w:val="22"/>
          <w:szCs w:val="22"/>
        </w:rPr>
        <w:tab/>
      </w:r>
      <w:r w:rsidR="002B569F" w:rsidRPr="00E57C3C">
        <w:rPr>
          <w:rFonts w:ascii="Arial" w:hAnsi="Arial" w:cs="Arial"/>
          <w:sz w:val="22"/>
          <w:szCs w:val="22"/>
        </w:rPr>
        <w:tab/>
      </w:r>
      <w:r w:rsidR="00A73C0C" w:rsidRPr="00E57C3C">
        <w:rPr>
          <w:rFonts w:ascii="Arial" w:hAnsi="Arial" w:cs="Arial"/>
          <w:sz w:val="22"/>
          <w:szCs w:val="22"/>
        </w:rPr>
        <w:tab/>
      </w:r>
      <w:r w:rsidR="00E57C3C">
        <w:rPr>
          <w:rFonts w:ascii="Arial" w:hAnsi="Arial" w:cs="Arial"/>
          <w:sz w:val="22"/>
          <w:szCs w:val="22"/>
        </w:rPr>
        <w:tab/>
      </w:r>
    </w:p>
    <w:p w14:paraId="13EAA834" w14:textId="77777777" w:rsidR="00EF188F" w:rsidRPr="00E57C3C" w:rsidRDefault="00EF188F">
      <w:pPr>
        <w:spacing w:line="240" w:lineRule="auto"/>
        <w:rPr>
          <w:rFonts w:cs="Arial"/>
        </w:rPr>
      </w:pPr>
    </w:p>
    <w:p w14:paraId="0B98BF49" w14:textId="334E570B" w:rsidR="005A338C" w:rsidRPr="00E57C3C" w:rsidRDefault="005A338C" w:rsidP="005A338C">
      <w:pPr>
        <w:pStyle w:val="Nadpis2"/>
      </w:pPr>
      <w:r w:rsidRPr="00E57C3C">
        <w:t>1.2</w:t>
      </w:r>
      <w:r w:rsidRPr="00E57C3C">
        <w:tab/>
      </w:r>
      <w:r w:rsidRPr="00352DB5">
        <w:rPr>
          <w:u w:val="single"/>
        </w:rPr>
        <w:t>Sprostredkovateľ</w:t>
      </w:r>
      <w:r w:rsidRPr="00E57C3C">
        <w:t>:</w:t>
      </w:r>
      <w:r w:rsidRPr="00E57C3C">
        <w:tab/>
      </w:r>
      <w:r w:rsidR="008E488C">
        <w:tab/>
      </w:r>
      <w:r w:rsidR="00727285">
        <w:t>.</w:t>
      </w:r>
      <w:r>
        <w:tab/>
      </w:r>
    </w:p>
    <w:p w14:paraId="7DEF0532" w14:textId="48AA1217" w:rsidR="005A338C" w:rsidRPr="005A4CDF" w:rsidRDefault="005A338C" w:rsidP="005A338C">
      <w:pPr>
        <w:spacing w:before="120" w:line="240" w:lineRule="auto"/>
        <w:ind w:left="568"/>
        <w:rPr>
          <w:rFonts w:cs="Arial"/>
        </w:rPr>
      </w:pPr>
      <w:r w:rsidRPr="005A4CDF">
        <w:rPr>
          <w:rFonts w:cs="Arial"/>
        </w:rPr>
        <w:t>Sídlo:</w:t>
      </w:r>
      <w:r w:rsidRPr="005A4CDF">
        <w:rPr>
          <w:rFonts w:cs="Arial"/>
        </w:rPr>
        <w:tab/>
      </w:r>
      <w:r w:rsidRPr="005A4CDF">
        <w:rPr>
          <w:rFonts w:cs="Arial"/>
        </w:rPr>
        <w:tab/>
      </w:r>
      <w:r w:rsidRPr="005A4CDF">
        <w:rPr>
          <w:rFonts w:cs="Arial"/>
        </w:rPr>
        <w:tab/>
      </w:r>
      <w:r w:rsidRPr="005A4CDF">
        <w:rPr>
          <w:rFonts w:cs="Arial"/>
        </w:rPr>
        <w:tab/>
      </w:r>
      <w:r w:rsidRPr="005A4CDF">
        <w:rPr>
          <w:rFonts w:cs="Arial"/>
        </w:rPr>
        <w:tab/>
      </w:r>
      <w:r w:rsidRPr="005A4CDF">
        <w:rPr>
          <w:rFonts w:cs="Arial"/>
        </w:rPr>
        <w:tab/>
      </w:r>
      <w:r w:rsidR="008E488C">
        <w:rPr>
          <w:rFonts w:cs="Arial"/>
        </w:rPr>
        <w:tab/>
      </w:r>
      <w:r w:rsidRPr="005A4CDF">
        <w:rPr>
          <w:rFonts w:cs="Arial"/>
        </w:rPr>
        <w:tab/>
      </w:r>
    </w:p>
    <w:p w14:paraId="55A73969" w14:textId="7A45DA2A" w:rsidR="005A338C" w:rsidRPr="005A4CDF" w:rsidRDefault="005A338C" w:rsidP="005A338C">
      <w:pPr>
        <w:spacing w:before="120" w:line="240" w:lineRule="auto"/>
        <w:ind w:left="568"/>
        <w:rPr>
          <w:rFonts w:cs="Arial"/>
        </w:rPr>
      </w:pPr>
      <w:r w:rsidRPr="005A4CDF">
        <w:rPr>
          <w:rFonts w:cs="Arial"/>
        </w:rPr>
        <w:t xml:space="preserve">IČO: </w:t>
      </w:r>
      <w:r w:rsidR="00727285">
        <w:rPr>
          <w:rFonts w:cs="Arial"/>
        </w:rPr>
        <w:tab/>
      </w:r>
      <w:r w:rsidR="00727285">
        <w:rPr>
          <w:rFonts w:cs="Arial"/>
        </w:rPr>
        <w:tab/>
      </w:r>
      <w:r w:rsidR="00727285">
        <w:rPr>
          <w:rFonts w:cs="Arial"/>
        </w:rPr>
        <w:tab/>
      </w:r>
      <w:r w:rsidR="00727285">
        <w:rPr>
          <w:rFonts w:cs="Arial"/>
        </w:rPr>
        <w:tab/>
      </w:r>
      <w:r w:rsidR="00727285">
        <w:rPr>
          <w:rFonts w:cs="Arial"/>
        </w:rPr>
        <w:tab/>
      </w:r>
      <w:r w:rsidR="00727285">
        <w:rPr>
          <w:rFonts w:cs="Arial"/>
        </w:rPr>
        <w:tab/>
      </w:r>
      <w:r w:rsidR="008E488C">
        <w:rPr>
          <w:rFonts w:cs="Arial"/>
        </w:rPr>
        <w:tab/>
      </w:r>
    </w:p>
    <w:p w14:paraId="0B5260DE" w14:textId="0BAA92B9" w:rsidR="005A338C" w:rsidRPr="005A4CDF" w:rsidRDefault="005A338C" w:rsidP="005A338C">
      <w:pPr>
        <w:spacing w:before="120" w:line="240" w:lineRule="auto"/>
        <w:ind w:left="568"/>
        <w:rPr>
          <w:rFonts w:cs="Arial"/>
        </w:rPr>
      </w:pPr>
      <w:r w:rsidRPr="005A4CDF">
        <w:rPr>
          <w:rFonts w:cs="Arial"/>
        </w:rPr>
        <w:t>DIČ:</w:t>
      </w:r>
      <w:r w:rsidRPr="005A4CDF">
        <w:rPr>
          <w:rFonts w:cs="Arial"/>
        </w:rPr>
        <w:tab/>
      </w:r>
      <w:r w:rsidRPr="005A4CDF">
        <w:rPr>
          <w:rFonts w:cs="Arial"/>
        </w:rPr>
        <w:tab/>
      </w:r>
      <w:r w:rsidRPr="005A4CDF">
        <w:rPr>
          <w:rFonts w:cs="Arial"/>
        </w:rPr>
        <w:tab/>
      </w:r>
      <w:r w:rsidRPr="005A4CDF">
        <w:rPr>
          <w:rFonts w:cs="Arial"/>
        </w:rPr>
        <w:tab/>
      </w:r>
      <w:r w:rsidRPr="005A4CDF">
        <w:rPr>
          <w:rFonts w:cs="Arial"/>
        </w:rPr>
        <w:tab/>
      </w:r>
      <w:r w:rsidRPr="005A4CDF">
        <w:rPr>
          <w:rFonts w:cs="Arial"/>
        </w:rPr>
        <w:tab/>
      </w:r>
      <w:r w:rsidR="008E488C">
        <w:rPr>
          <w:rFonts w:cs="Arial"/>
        </w:rPr>
        <w:tab/>
      </w:r>
      <w:r w:rsidRPr="005A4CDF">
        <w:rPr>
          <w:rFonts w:cs="Arial"/>
        </w:rPr>
        <w:tab/>
      </w:r>
    </w:p>
    <w:p w14:paraId="725AD174" w14:textId="69182BD0" w:rsidR="005A338C" w:rsidRPr="005A4CDF" w:rsidRDefault="005A338C" w:rsidP="005A338C">
      <w:pPr>
        <w:spacing w:before="120" w:line="240" w:lineRule="auto"/>
        <w:ind w:left="568"/>
        <w:rPr>
          <w:rFonts w:cs="Arial"/>
        </w:rPr>
      </w:pPr>
      <w:r w:rsidRPr="005A4CDF">
        <w:rPr>
          <w:rFonts w:cs="Arial"/>
        </w:rPr>
        <w:t xml:space="preserve">IČ DPH: </w:t>
      </w:r>
      <w:r w:rsidRPr="005A4CDF">
        <w:rPr>
          <w:rFonts w:cs="Arial"/>
        </w:rPr>
        <w:tab/>
      </w:r>
      <w:r w:rsidRPr="005A4CDF">
        <w:rPr>
          <w:rFonts w:cs="Arial"/>
        </w:rPr>
        <w:tab/>
      </w:r>
      <w:r w:rsidRPr="005A4CDF">
        <w:rPr>
          <w:rFonts w:cs="Arial"/>
        </w:rPr>
        <w:tab/>
      </w:r>
      <w:r w:rsidRPr="005A4CDF">
        <w:rPr>
          <w:rFonts w:cs="Arial"/>
        </w:rPr>
        <w:tab/>
      </w:r>
      <w:r w:rsidR="008E488C">
        <w:rPr>
          <w:rFonts w:cs="Arial"/>
        </w:rPr>
        <w:tab/>
      </w:r>
      <w:r w:rsidRPr="005A4CDF">
        <w:rPr>
          <w:rFonts w:cs="Arial"/>
        </w:rPr>
        <w:tab/>
      </w:r>
    </w:p>
    <w:p w14:paraId="212240CF" w14:textId="5E4DB610" w:rsidR="005A338C" w:rsidRPr="005A4CDF" w:rsidRDefault="005A338C" w:rsidP="005A338C">
      <w:pPr>
        <w:spacing w:before="120" w:line="240" w:lineRule="auto"/>
        <w:ind w:left="568"/>
        <w:rPr>
          <w:rFonts w:cs="Arial"/>
        </w:rPr>
      </w:pPr>
      <w:r w:rsidRPr="005A4CDF">
        <w:rPr>
          <w:rFonts w:cs="Arial"/>
        </w:rPr>
        <w:t>Zapísaná v Obchodnom regis</w:t>
      </w:r>
      <w:r w:rsidR="00727285">
        <w:rPr>
          <w:rFonts w:cs="Arial"/>
        </w:rPr>
        <w:t xml:space="preserve">tri Okresného súdu </w:t>
      </w:r>
      <w:r w:rsidR="00C636BB">
        <w:rPr>
          <w:rFonts w:cs="Arial"/>
        </w:rPr>
        <w:t>....</w:t>
      </w:r>
      <w:r w:rsidR="00727285">
        <w:rPr>
          <w:rFonts w:cs="Arial"/>
        </w:rPr>
        <w:t>.</w:t>
      </w:r>
      <w:r w:rsidRPr="005A4CDF">
        <w:rPr>
          <w:rFonts w:cs="Arial"/>
        </w:rPr>
        <w:t xml:space="preserve">, oddiel: </w:t>
      </w:r>
      <w:r w:rsidR="00C636BB">
        <w:rPr>
          <w:rFonts w:cs="Arial"/>
        </w:rPr>
        <w:t>....</w:t>
      </w:r>
      <w:r w:rsidRPr="005A4CDF">
        <w:rPr>
          <w:rFonts w:cs="Arial"/>
        </w:rPr>
        <w:t xml:space="preserve"> , vložka č. </w:t>
      </w:r>
      <w:r w:rsidR="00C636BB">
        <w:rPr>
          <w:rFonts w:cs="Arial"/>
        </w:rPr>
        <w:t>...</w:t>
      </w:r>
      <w:r w:rsidR="00727285">
        <w:rPr>
          <w:rFonts w:cs="Arial"/>
        </w:rPr>
        <w:t xml:space="preserve"> </w:t>
      </w:r>
    </w:p>
    <w:p w14:paraId="3A1D0DCE" w14:textId="47AC2FCF" w:rsidR="005A338C" w:rsidRPr="00DA41D4" w:rsidRDefault="005A338C" w:rsidP="005A338C">
      <w:pPr>
        <w:spacing w:before="120" w:line="240" w:lineRule="auto"/>
        <w:ind w:left="568"/>
        <w:rPr>
          <w:rFonts w:cs="Arial"/>
        </w:rPr>
      </w:pPr>
      <w:r w:rsidRPr="005A4CDF">
        <w:rPr>
          <w:rFonts w:cs="Arial"/>
        </w:rPr>
        <w:t>Zastúpená:</w:t>
      </w:r>
      <w:r w:rsidRPr="005A4CDF">
        <w:rPr>
          <w:rFonts w:cs="Arial"/>
        </w:rPr>
        <w:tab/>
      </w:r>
      <w:r w:rsidRPr="005A4CDF">
        <w:rPr>
          <w:rFonts w:cs="Arial"/>
        </w:rPr>
        <w:tab/>
      </w:r>
      <w:r w:rsidRPr="005A4CDF">
        <w:rPr>
          <w:rFonts w:cs="Arial"/>
        </w:rPr>
        <w:tab/>
      </w:r>
      <w:r w:rsidRPr="005A4CDF">
        <w:rPr>
          <w:rFonts w:cs="Arial"/>
        </w:rPr>
        <w:tab/>
      </w:r>
      <w:r w:rsidRPr="005A4CDF">
        <w:rPr>
          <w:rFonts w:cs="Arial"/>
        </w:rPr>
        <w:tab/>
      </w:r>
      <w:r w:rsidR="00C636BB">
        <w:rPr>
          <w:rFonts w:cs="Arial"/>
        </w:rPr>
        <w:t>..................................</w:t>
      </w:r>
    </w:p>
    <w:p w14:paraId="205F51C7" w14:textId="77777777" w:rsidR="00791A48" w:rsidRPr="00791A48" w:rsidRDefault="00791A48" w:rsidP="00DA41D4">
      <w:pPr>
        <w:pStyle w:val="BBClause2"/>
      </w:pPr>
    </w:p>
    <w:p w14:paraId="0E09CF7B" w14:textId="77777777" w:rsidR="000D77BE" w:rsidRPr="001C233D" w:rsidRDefault="000D77BE" w:rsidP="00DA41D4">
      <w:pPr>
        <w:pStyle w:val="BBClause2"/>
      </w:pPr>
    </w:p>
    <w:p w14:paraId="29695995" w14:textId="32B292BB" w:rsidR="000D77BE" w:rsidRPr="001C233D" w:rsidRDefault="000D77BE" w:rsidP="00DA41D4">
      <w:pPr>
        <w:pStyle w:val="BBHeading1"/>
      </w:pPr>
      <w:r w:rsidRPr="001C233D">
        <w:t>Č</w:t>
      </w:r>
      <w:r w:rsidR="00DC17FC" w:rsidRPr="001C233D">
        <w:t>l</w:t>
      </w:r>
      <w:r w:rsidRPr="001C233D">
        <w:t xml:space="preserve">. </w:t>
      </w:r>
      <w:r w:rsidR="00BC14F4" w:rsidRPr="001C233D">
        <w:t>I</w:t>
      </w:r>
      <w:r w:rsidRPr="001C233D">
        <w:t>I</w:t>
      </w:r>
    </w:p>
    <w:p w14:paraId="499E6FF0" w14:textId="0EE8EFCE" w:rsidR="000D77BE" w:rsidRPr="001C233D" w:rsidRDefault="000D77BE" w:rsidP="00DA41D4">
      <w:pPr>
        <w:pStyle w:val="BBHeading1"/>
      </w:pPr>
      <w:r w:rsidRPr="001C233D">
        <w:t xml:space="preserve">predmet </w:t>
      </w:r>
      <w:r w:rsidR="005C0B72" w:rsidRPr="001C233D">
        <w:t xml:space="preserve">a účel </w:t>
      </w:r>
      <w:r w:rsidRPr="001C233D">
        <w:t>zmluvy</w:t>
      </w:r>
    </w:p>
    <w:p w14:paraId="5E39169D" w14:textId="77777777" w:rsidR="000D77BE" w:rsidRPr="001C233D" w:rsidRDefault="000D77BE" w:rsidP="00DA41D4">
      <w:pPr>
        <w:pStyle w:val="BBClause2"/>
      </w:pPr>
    </w:p>
    <w:p w14:paraId="3DCF2AE0" w14:textId="08EC6926" w:rsidR="005A338C" w:rsidRPr="001C233D" w:rsidRDefault="005A338C" w:rsidP="005A338C">
      <w:pPr>
        <w:pStyle w:val="Nadpis2"/>
      </w:pPr>
      <w:r w:rsidRPr="001C233D">
        <w:t>2.1</w:t>
      </w:r>
      <w:r w:rsidRPr="001C233D">
        <w:tab/>
        <w:t xml:space="preserve">Sprostredkovateľ poskytuje </w:t>
      </w:r>
      <w:r w:rsidRPr="00E57C3C">
        <w:t>prevádzkovateľovi</w:t>
      </w:r>
      <w:r w:rsidRPr="001C233D">
        <w:t xml:space="preserve"> služby na základe </w:t>
      </w:r>
      <w:r w:rsidR="00C636BB">
        <w:t>.................................</w:t>
      </w:r>
      <w:r w:rsidR="00727285">
        <w:t xml:space="preserve">, ev. číslo: </w:t>
      </w:r>
      <w:r w:rsidR="00C636BB">
        <w:t>................</w:t>
      </w:r>
      <w:r w:rsidR="00346431">
        <w:t xml:space="preserve"> zo dňa </w:t>
      </w:r>
      <w:r w:rsidR="00C636BB">
        <w:t>.....................</w:t>
      </w:r>
      <w:r w:rsidR="00727285">
        <w:t xml:space="preserve">, </w:t>
      </w:r>
      <w:r w:rsidRPr="001C233D">
        <w:t>vrátane jej príloh a dodatkov (ďalej len „</w:t>
      </w:r>
      <w:r>
        <w:t>Z</w:t>
      </w:r>
      <w:r w:rsidRPr="001C233D">
        <w:t>ákladná zmluva“).</w:t>
      </w:r>
    </w:p>
    <w:p w14:paraId="02D1F498" w14:textId="49A263DF" w:rsidR="00FD6682" w:rsidRPr="00015A51" w:rsidRDefault="003E6907" w:rsidP="00E57C3C">
      <w:pPr>
        <w:pStyle w:val="Nadpis2"/>
      </w:pPr>
      <w:r w:rsidRPr="00015A51">
        <w:t>2</w:t>
      </w:r>
      <w:r w:rsidR="000D77BE" w:rsidRPr="00015A51">
        <w:t>.2</w:t>
      </w:r>
      <w:r w:rsidR="00FD6682" w:rsidRPr="00015A51">
        <w:tab/>
      </w:r>
      <w:r w:rsidR="009261FD" w:rsidRPr="00015A51">
        <w:t xml:space="preserve">Prevádzkovateľ </w:t>
      </w:r>
      <w:r w:rsidR="007E644A" w:rsidRPr="00015A51">
        <w:t xml:space="preserve">touto </w:t>
      </w:r>
      <w:r w:rsidR="00AE2687" w:rsidRPr="00015A51">
        <w:t>z</w:t>
      </w:r>
      <w:r w:rsidR="009261FD" w:rsidRPr="00015A51">
        <w:t>mluvou</w:t>
      </w:r>
      <w:r w:rsidR="005C0B72" w:rsidRPr="00015A51">
        <w:t xml:space="preserve"> o spracúvaní</w:t>
      </w:r>
      <w:r w:rsidR="009261FD" w:rsidRPr="00015A51">
        <w:t xml:space="preserve"> </w:t>
      </w:r>
      <w:r w:rsidR="007E644A" w:rsidRPr="00015A51">
        <w:t>osobných údajov (ďalej len „</w:t>
      </w:r>
      <w:r w:rsidR="00354589" w:rsidRPr="00015A51">
        <w:t>táto zmluva</w:t>
      </w:r>
      <w:r w:rsidR="007E644A" w:rsidRPr="00015A51">
        <w:t xml:space="preserve">“) </w:t>
      </w:r>
      <w:r w:rsidR="009261FD" w:rsidRPr="00015A51">
        <w:t xml:space="preserve">poveruje </w:t>
      </w:r>
      <w:r w:rsidR="00AE2687" w:rsidRPr="00015A51">
        <w:t>s</w:t>
      </w:r>
      <w:r w:rsidR="009261FD" w:rsidRPr="00015A51">
        <w:t>prostredkovateľa spracúvaním osobných údajov na účely, v rozsahu a za podmienok, ktoré sú uvedené v</w:t>
      </w:r>
      <w:r w:rsidR="00354589" w:rsidRPr="00015A51">
        <w:t> tejto z</w:t>
      </w:r>
      <w:r w:rsidR="009261FD" w:rsidRPr="00015A51">
        <w:t>mluve</w:t>
      </w:r>
      <w:r w:rsidR="005C0B72" w:rsidRPr="00015A51">
        <w:t xml:space="preserve"> </w:t>
      </w:r>
      <w:r w:rsidR="009261FD" w:rsidRPr="00015A51">
        <w:t>a v</w:t>
      </w:r>
      <w:r w:rsidR="00895B17">
        <w:t xml:space="preserve"> Základn</w:t>
      </w:r>
      <w:r w:rsidR="00354589" w:rsidRPr="00E57C3C">
        <w:t>ej</w:t>
      </w:r>
      <w:r w:rsidR="00354589" w:rsidRPr="00015A51">
        <w:t xml:space="preserve"> z</w:t>
      </w:r>
      <w:r w:rsidR="009261FD" w:rsidRPr="00015A51">
        <w:t xml:space="preserve">mluve. Predmetom </w:t>
      </w:r>
      <w:r w:rsidR="00354589" w:rsidRPr="00015A51">
        <w:t>tejto z</w:t>
      </w:r>
      <w:r w:rsidR="009261FD" w:rsidRPr="00015A51">
        <w:t>mluvy</w:t>
      </w:r>
      <w:r w:rsidR="005C0B72" w:rsidRPr="00015A51">
        <w:t xml:space="preserve"> </w:t>
      </w:r>
      <w:r w:rsidR="009261FD" w:rsidRPr="00015A51">
        <w:t xml:space="preserve">je aj vymedzenie práv a povinností </w:t>
      </w:r>
      <w:r w:rsidR="00354589" w:rsidRPr="00015A51">
        <w:t>z</w:t>
      </w:r>
      <w:r w:rsidR="009261FD" w:rsidRPr="00015A51">
        <w:t>mluvných strán pri spracúvaní osobných údajov dotknutých osôb</w:t>
      </w:r>
      <w:r w:rsidR="00AE2687" w:rsidRPr="00015A51">
        <w:t>, ktoré v mene prevádzkovateľa vykonáva</w:t>
      </w:r>
      <w:r w:rsidR="009261FD" w:rsidRPr="00015A51">
        <w:t xml:space="preserve"> </w:t>
      </w:r>
      <w:r w:rsidR="00354589" w:rsidRPr="00015A51">
        <w:t>s</w:t>
      </w:r>
      <w:r w:rsidR="009261FD" w:rsidRPr="00015A51">
        <w:t>prostredkovateľ.</w:t>
      </w:r>
    </w:p>
    <w:p w14:paraId="712974EB" w14:textId="443ED2A0" w:rsidR="005C0B72" w:rsidRPr="00015A51" w:rsidRDefault="003E6907" w:rsidP="00015A51">
      <w:pPr>
        <w:pStyle w:val="Nadpis2"/>
      </w:pPr>
      <w:r w:rsidRPr="00015A51">
        <w:t>2</w:t>
      </w:r>
      <w:r w:rsidR="00AE2687" w:rsidRPr="00015A51">
        <w:t>.3</w:t>
      </w:r>
      <w:r w:rsidR="00AE2687" w:rsidRPr="00015A51">
        <w:tab/>
      </w:r>
      <w:r w:rsidR="009261FD" w:rsidRPr="00015A51">
        <w:t xml:space="preserve">Zmluvné strany sa v súlade s požiadavkami </w:t>
      </w:r>
      <w:r w:rsidR="00AE2687" w:rsidRPr="00015A51">
        <w:t>všeobecného nariadenia o ochrane údajov (ďalej len „</w:t>
      </w:r>
      <w:r w:rsidR="009261FD" w:rsidRPr="00015A51">
        <w:t>Nariadeni</w:t>
      </w:r>
      <w:r w:rsidR="00AE2687" w:rsidRPr="00015A51">
        <w:t>e“)</w:t>
      </w:r>
      <w:r w:rsidR="009261FD" w:rsidRPr="00015A51">
        <w:t xml:space="preserve"> a zákona </w:t>
      </w:r>
      <w:r w:rsidR="00AE2687" w:rsidRPr="00015A51">
        <w:t xml:space="preserve">č. 18/2018 Z. z. </w:t>
      </w:r>
      <w:r w:rsidR="00C71474" w:rsidRPr="00015A51">
        <w:t xml:space="preserve">o ochrane osobných údajov </w:t>
      </w:r>
      <w:r w:rsidR="00AE2687" w:rsidRPr="00015A51">
        <w:t xml:space="preserve">a o zmene a doplnení niektorých zákonov (ďalej len „Zákon“) </w:t>
      </w:r>
      <w:r w:rsidR="009261FD" w:rsidRPr="00015A51">
        <w:t xml:space="preserve">dohodli na vymedzení podmienok spracúvania osobných údajov, spôsobe zabezpečenia ich ochrany, ako aj </w:t>
      </w:r>
      <w:r w:rsidR="00E94143" w:rsidRPr="00015A51">
        <w:t xml:space="preserve">na </w:t>
      </w:r>
      <w:r w:rsidR="009261FD" w:rsidRPr="00015A51">
        <w:t>ďalších práv</w:t>
      </w:r>
      <w:r w:rsidR="00E94143" w:rsidRPr="00015A51">
        <w:t>ach</w:t>
      </w:r>
      <w:r w:rsidR="009261FD" w:rsidRPr="00015A51">
        <w:t xml:space="preserve"> a povinnost</w:t>
      </w:r>
      <w:r w:rsidR="00E94143" w:rsidRPr="00015A51">
        <w:t>iach</w:t>
      </w:r>
      <w:r w:rsidR="009261FD" w:rsidRPr="00015A51">
        <w:t xml:space="preserve"> </w:t>
      </w:r>
      <w:r w:rsidR="00C935B0" w:rsidRPr="00015A51">
        <w:t>z</w:t>
      </w:r>
      <w:r w:rsidR="009261FD" w:rsidRPr="00015A51">
        <w:t xml:space="preserve">mluvných strán v rámci plnenia predmetu </w:t>
      </w:r>
      <w:r w:rsidR="00C935B0" w:rsidRPr="00015A51">
        <w:t>tejto z</w:t>
      </w:r>
      <w:r w:rsidR="009261FD" w:rsidRPr="00015A51">
        <w:t xml:space="preserve">mluvy. </w:t>
      </w:r>
      <w:r w:rsidR="00C935B0" w:rsidRPr="00015A51">
        <w:t>Táto z</w:t>
      </w:r>
      <w:r w:rsidR="009261FD" w:rsidRPr="00015A51">
        <w:t>mluva</w:t>
      </w:r>
      <w:r w:rsidR="005C0B72" w:rsidRPr="00015A51">
        <w:t xml:space="preserve"> </w:t>
      </w:r>
      <w:r w:rsidR="009261FD" w:rsidRPr="00015A51">
        <w:t>v plnom rozsahu nahrádza všetky doterajšie zmluvy</w:t>
      </w:r>
      <w:r w:rsidR="00C935B0" w:rsidRPr="00015A51">
        <w:t xml:space="preserve"> </w:t>
      </w:r>
      <w:r w:rsidR="009261FD" w:rsidRPr="00015A51">
        <w:t xml:space="preserve">alebo iné dojednania </w:t>
      </w:r>
      <w:r w:rsidR="00C935B0" w:rsidRPr="00015A51">
        <w:t>z</w:t>
      </w:r>
      <w:r w:rsidR="009261FD" w:rsidRPr="00015A51">
        <w:t>mluvných strán vzťahujúce sa na podmienky spracúvania a ochranu osobných údajov.</w:t>
      </w:r>
    </w:p>
    <w:p w14:paraId="51958B8B" w14:textId="39232695" w:rsidR="005C0B72" w:rsidRPr="00E57C3C" w:rsidRDefault="003E6907" w:rsidP="00E57C3C">
      <w:pPr>
        <w:pStyle w:val="Nadpis2"/>
      </w:pPr>
      <w:r w:rsidRPr="00015A51">
        <w:t>2</w:t>
      </w:r>
      <w:r w:rsidR="00C935B0" w:rsidRPr="00015A51">
        <w:t>.4</w:t>
      </w:r>
      <w:r w:rsidR="00C935B0" w:rsidRPr="00015A51">
        <w:tab/>
      </w:r>
      <w:r w:rsidR="00EA4E6E" w:rsidRPr="00015A51">
        <w:t xml:space="preserve">Účelom </w:t>
      </w:r>
      <w:r w:rsidR="00C935B0" w:rsidRPr="00015A51">
        <w:t>tejto z</w:t>
      </w:r>
      <w:r w:rsidR="00EA4E6E" w:rsidRPr="00015A51">
        <w:t>mluvy je najmä zabezpeč</w:t>
      </w:r>
      <w:r w:rsidR="002A68A3" w:rsidRPr="00015A51">
        <w:t>enie</w:t>
      </w:r>
      <w:r w:rsidR="00EA4E6E" w:rsidRPr="00015A51">
        <w:t xml:space="preserve"> dostatočn</w:t>
      </w:r>
      <w:r w:rsidR="002A68A3" w:rsidRPr="00015A51">
        <w:t>ých</w:t>
      </w:r>
      <w:r w:rsidR="00EA4E6E" w:rsidRPr="00015A51">
        <w:t xml:space="preserve"> záruk, že </w:t>
      </w:r>
      <w:r w:rsidR="00C935B0" w:rsidRPr="00015A51">
        <w:t>s</w:t>
      </w:r>
      <w:r w:rsidR="002A68A3" w:rsidRPr="00015A51">
        <w:t>prostredkovateľ v súvislosti so</w:t>
      </w:r>
      <w:r w:rsidR="00C935B0" w:rsidRPr="00015A51">
        <w:t> </w:t>
      </w:r>
      <w:r w:rsidR="00EA4E6E" w:rsidRPr="00015A51">
        <w:t>spracúvaní</w:t>
      </w:r>
      <w:r w:rsidR="002A68A3" w:rsidRPr="00015A51">
        <w:t>m</w:t>
      </w:r>
      <w:r w:rsidR="00EA4E6E" w:rsidRPr="00015A51">
        <w:t xml:space="preserve"> osobných údajov </w:t>
      </w:r>
      <w:r w:rsidR="002A68A3" w:rsidRPr="00015A51">
        <w:t xml:space="preserve">v </w:t>
      </w:r>
      <w:r w:rsidR="002A68A3" w:rsidRPr="00E57C3C">
        <w:rPr>
          <w:rFonts w:eastAsia="Calibri"/>
        </w:rPr>
        <w:t xml:space="preserve">mene </w:t>
      </w:r>
      <w:r w:rsidR="00C935B0" w:rsidRPr="00E57C3C">
        <w:rPr>
          <w:rFonts w:eastAsia="Calibri"/>
        </w:rPr>
        <w:t>p</w:t>
      </w:r>
      <w:r w:rsidR="00EA4E6E" w:rsidRPr="00E57C3C">
        <w:rPr>
          <w:rFonts w:eastAsia="Calibri"/>
        </w:rPr>
        <w:t>revádzkovateľa prij</w:t>
      </w:r>
      <w:r w:rsidR="002A68A3" w:rsidRPr="00E57C3C">
        <w:rPr>
          <w:rFonts w:eastAsia="Calibri"/>
        </w:rPr>
        <w:t>me</w:t>
      </w:r>
      <w:r w:rsidR="00EA4E6E" w:rsidRPr="00E57C3C">
        <w:rPr>
          <w:rFonts w:eastAsia="Calibri"/>
        </w:rPr>
        <w:t xml:space="preserve"> </w:t>
      </w:r>
      <w:r w:rsidR="002A68A3" w:rsidRPr="00E57C3C">
        <w:rPr>
          <w:rFonts w:eastAsia="Calibri"/>
        </w:rPr>
        <w:t xml:space="preserve">primerané </w:t>
      </w:r>
      <w:r w:rsidR="00EA4E6E" w:rsidRPr="00E57C3C">
        <w:rPr>
          <w:rFonts w:eastAsia="Calibri"/>
        </w:rPr>
        <w:t xml:space="preserve">technické a organizačné opatrenia tak, aby dané spracúvanie spĺňalo všetky podmienky </w:t>
      </w:r>
      <w:r w:rsidR="002A68A3" w:rsidRPr="00E57C3C">
        <w:rPr>
          <w:rFonts w:eastAsia="Calibri"/>
        </w:rPr>
        <w:t>u</w:t>
      </w:r>
      <w:r w:rsidR="00EA4E6E" w:rsidRPr="00E57C3C">
        <w:rPr>
          <w:rFonts w:eastAsia="Calibri"/>
        </w:rPr>
        <w:t xml:space="preserve">stanovené </w:t>
      </w:r>
      <w:r w:rsidR="002A68A3" w:rsidRPr="00E57C3C">
        <w:rPr>
          <w:rFonts w:eastAsia="Calibri"/>
        </w:rPr>
        <w:lastRenderedPageBreak/>
        <w:t xml:space="preserve">všeobecne záväznými </w:t>
      </w:r>
      <w:r w:rsidR="00EA4E6E" w:rsidRPr="00E57C3C">
        <w:rPr>
          <w:rFonts w:eastAsia="Calibri"/>
        </w:rPr>
        <w:t>právnymi predpismi, predovšetkým Nariadením a</w:t>
      </w:r>
      <w:r w:rsidR="003A0BAD" w:rsidRPr="00E57C3C">
        <w:rPr>
          <w:rFonts w:eastAsia="Calibri"/>
        </w:rPr>
        <w:t> </w:t>
      </w:r>
      <w:r w:rsidR="00C935B0" w:rsidRPr="00E57C3C">
        <w:rPr>
          <w:rFonts w:eastAsia="Calibri"/>
        </w:rPr>
        <w:t>Zákonom</w:t>
      </w:r>
      <w:r w:rsidR="003A0BAD" w:rsidRPr="00E57C3C">
        <w:rPr>
          <w:rFonts w:eastAsia="Calibri"/>
        </w:rPr>
        <w:t>, a aby sa zabezpečila ochrana práv dotknutých osôb</w:t>
      </w:r>
      <w:r w:rsidR="00EA4E6E" w:rsidRPr="00E57C3C">
        <w:rPr>
          <w:rFonts w:eastAsia="Calibri"/>
        </w:rPr>
        <w:t>.</w:t>
      </w:r>
      <w:r w:rsidR="00A0224F" w:rsidRPr="00E57C3C">
        <w:rPr>
          <w:rFonts w:eastAsia="Calibri"/>
        </w:rPr>
        <w:t xml:space="preserve"> </w:t>
      </w:r>
    </w:p>
    <w:p w14:paraId="104C75AD" w14:textId="6CBB549E" w:rsidR="00C54DB3" w:rsidRPr="00E57C3C" w:rsidRDefault="003E6907" w:rsidP="00E57C3C">
      <w:pPr>
        <w:pStyle w:val="Nadpis2"/>
        <w:rPr>
          <w:rFonts w:eastAsia="Calibri"/>
        </w:rPr>
      </w:pPr>
      <w:r w:rsidRPr="00E57C3C">
        <w:rPr>
          <w:rFonts w:eastAsia="Calibri"/>
        </w:rPr>
        <w:t>2</w:t>
      </w:r>
      <w:r w:rsidR="00C935B0" w:rsidRPr="00E57C3C">
        <w:rPr>
          <w:rFonts w:eastAsia="Calibri"/>
        </w:rPr>
        <w:t>.5</w:t>
      </w:r>
      <w:r w:rsidR="00C935B0" w:rsidRPr="00E57C3C">
        <w:rPr>
          <w:rFonts w:eastAsia="Calibri"/>
        </w:rPr>
        <w:tab/>
      </w:r>
      <w:r w:rsidR="00C54DB3" w:rsidRPr="00E57C3C">
        <w:rPr>
          <w:rFonts w:eastAsia="Calibri"/>
        </w:rPr>
        <w:t xml:space="preserve">V prípade rozporu medzi znením </w:t>
      </w:r>
      <w:r w:rsidR="00C935B0" w:rsidRPr="00E57C3C">
        <w:rPr>
          <w:rFonts w:eastAsia="Calibri"/>
        </w:rPr>
        <w:t>tejto z</w:t>
      </w:r>
      <w:r w:rsidR="00C54DB3" w:rsidRPr="00E57C3C">
        <w:rPr>
          <w:rFonts w:eastAsia="Calibri"/>
        </w:rPr>
        <w:t>mluvy a znením</w:t>
      </w:r>
      <w:r w:rsidR="00895B17">
        <w:rPr>
          <w:rFonts w:eastAsia="Calibri"/>
        </w:rPr>
        <w:t xml:space="preserve"> Základn</w:t>
      </w:r>
      <w:r w:rsidR="00C935B0" w:rsidRPr="00E57C3C">
        <w:rPr>
          <w:rFonts w:eastAsia="Calibri"/>
        </w:rPr>
        <w:t>ej z</w:t>
      </w:r>
      <w:r w:rsidR="00C54DB3" w:rsidRPr="00E57C3C">
        <w:rPr>
          <w:rFonts w:eastAsia="Calibri"/>
        </w:rPr>
        <w:t xml:space="preserve">mluvy má prednosť </w:t>
      </w:r>
      <w:r w:rsidR="00C935B0" w:rsidRPr="00E57C3C">
        <w:rPr>
          <w:rFonts w:eastAsia="Calibri"/>
        </w:rPr>
        <w:t>táto z</w:t>
      </w:r>
      <w:r w:rsidR="00C54DB3" w:rsidRPr="00E57C3C">
        <w:rPr>
          <w:rFonts w:eastAsia="Calibri"/>
        </w:rPr>
        <w:t>mluva</w:t>
      </w:r>
      <w:r w:rsidR="002A68A3" w:rsidRPr="00E57C3C">
        <w:rPr>
          <w:rFonts w:eastAsia="Calibri"/>
        </w:rPr>
        <w:t>; to neplatí, ak</w:t>
      </w:r>
      <w:r w:rsidR="00895B17">
        <w:rPr>
          <w:rFonts w:eastAsia="Calibri"/>
        </w:rPr>
        <w:t xml:space="preserve"> Základn</w:t>
      </w:r>
      <w:r w:rsidR="00C935B0" w:rsidRPr="00E57C3C">
        <w:rPr>
          <w:rFonts w:eastAsia="Calibri"/>
        </w:rPr>
        <w:t xml:space="preserve">á </w:t>
      </w:r>
      <w:r w:rsidR="002A68A3" w:rsidRPr="00E57C3C">
        <w:rPr>
          <w:rFonts w:eastAsia="Calibri"/>
        </w:rPr>
        <w:t>z</w:t>
      </w:r>
      <w:r w:rsidR="00C54DB3" w:rsidRPr="00E57C3C">
        <w:rPr>
          <w:rFonts w:eastAsia="Calibri"/>
        </w:rPr>
        <w:t xml:space="preserve">mluva výslovne </w:t>
      </w:r>
      <w:r w:rsidR="002A68A3" w:rsidRPr="00E57C3C">
        <w:rPr>
          <w:rFonts w:eastAsia="Calibri"/>
        </w:rPr>
        <w:t>u</w:t>
      </w:r>
      <w:r w:rsidR="00C54DB3" w:rsidRPr="00E57C3C">
        <w:rPr>
          <w:rFonts w:eastAsia="Calibri"/>
        </w:rPr>
        <w:t>stanov</w:t>
      </w:r>
      <w:r w:rsidR="00C935B0" w:rsidRPr="00E57C3C">
        <w:rPr>
          <w:rFonts w:eastAsia="Calibri"/>
        </w:rPr>
        <w:t>uje</w:t>
      </w:r>
      <w:r w:rsidR="00C54DB3" w:rsidRPr="00E57C3C">
        <w:rPr>
          <w:rFonts w:eastAsia="Calibri"/>
        </w:rPr>
        <w:t>, že konkrétne ustanoveni</w:t>
      </w:r>
      <w:r w:rsidR="00C935B0" w:rsidRPr="00E57C3C">
        <w:rPr>
          <w:rFonts w:eastAsia="Calibri"/>
        </w:rPr>
        <w:t>e</w:t>
      </w:r>
      <w:r w:rsidR="00895B17">
        <w:rPr>
          <w:rFonts w:eastAsia="Calibri"/>
        </w:rPr>
        <w:t xml:space="preserve"> Základn</w:t>
      </w:r>
      <w:r w:rsidR="00C935B0" w:rsidRPr="00E57C3C">
        <w:rPr>
          <w:rFonts w:eastAsia="Calibri"/>
        </w:rPr>
        <w:t>ej z</w:t>
      </w:r>
      <w:r w:rsidR="00C54DB3" w:rsidRPr="00E57C3C">
        <w:rPr>
          <w:rFonts w:eastAsia="Calibri"/>
        </w:rPr>
        <w:t>mluvy m</w:t>
      </w:r>
      <w:r w:rsidR="00C935B0" w:rsidRPr="00E57C3C">
        <w:rPr>
          <w:rFonts w:eastAsia="Calibri"/>
        </w:rPr>
        <w:t>á</w:t>
      </w:r>
      <w:r w:rsidR="00C54DB3" w:rsidRPr="00E57C3C">
        <w:rPr>
          <w:rFonts w:eastAsia="Calibri"/>
        </w:rPr>
        <w:t xml:space="preserve"> prednosť pred </w:t>
      </w:r>
      <w:r w:rsidR="00C935B0" w:rsidRPr="00E57C3C">
        <w:rPr>
          <w:rFonts w:eastAsia="Calibri"/>
        </w:rPr>
        <w:t>touto zm</w:t>
      </w:r>
      <w:r w:rsidR="00C54DB3" w:rsidRPr="00E57C3C">
        <w:rPr>
          <w:rFonts w:eastAsia="Calibri"/>
        </w:rPr>
        <w:t>luvou.</w:t>
      </w:r>
    </w:p>
    <w:p w14:paraId="11CDD4EA" w14:textId="1CA70550" w:rsidR="00C54DB3" w:rsidRPr="00015A51" w:rsidRDefault="003E6907" w:rsidP="00E57C3C">
      <w:pPr>
        <w:pStyle w:val="Nadpis2"/>
      </w:pPr>
      <w:r w:rsidRPr="00E57C3C">
        <w:rPr>
          <w:rFonts w:eastAsia="Calibri"/>
        </w:rPr>
        <w:t>2</w:t>
      </w:r>
      <w:r w:rsidR="00C935B0" w:rsidRPr="00E57C3C">
        <w:rPr>
          <w:rFonts w:eastAsia="Calibri"/>
        </w:rPr>
        <w:t>.6</w:t>
      </w:r>
      <w:r w:rsidR="00C935B0" w:rsidRPr="00E57C3C">
        <w:rPr>
          <w:rFonts w:eastAsia="Calibri"/>
        </w:rPr>
        <w:tab/>
      </w:r>
      <w:r w:rsidR="00C54DB3" w:rsidRPr="00E57C3C">
        <w:rPr>
          <w:rFonts w:eastAsia="Calibri"/>
        </w:rPr>
        <w:t xml:space="preserve">Sprostredkovateľ prehlasuje, že je </w:t>
      </w:r>
      <w:r w:rsidR="00C935B0" w:rsidRPr="00E57C3C">
        <w:rPr>
          <w:rFonts w:eastAsia="Calibri"/>
        </w:rPr>
        <w:t>spôsobilý</w:t>
      </w:r>
      <w:r w:rsidR="00C54DB3" w:rsidRPr="00E57C3C">
        <w:rPr>
          <w:rFonts w:eastAsia="Calibri"/>
        </w:rPr>
        <w:t xml:space="preserve"> riadne a včas </w:t>
      </w:r>
      <w:r w:rsidR="00210204" w:rsidRPr="00E57C3C">
        <w:rPr>
          <w:rFonts w:eastAsia="Calibri"/>
        </w:rPr>
        <w:t>poskytovať prevádzkovateľovi plnenia vyplývajúce zo</w:t>
      </w:r>
      <w:r w:rsidR="00895B17">
        <w:rPr>
          <w:rFonts w:eastAsia="Calibri"/>
        </w:rPr>
        <w:t xml:space="preserve"> Základn</w:t>
      </w:r>
      <w:r w:rsidR="00210204" w:rsidRPr="00E57C3C">
        <w:rPr>
          <w:rFonts w:eastAsia="Calibri"/>
        </w:rPr>
        <w:t>ej</w:t>
      </w:r>
      <w:r w:rsidR="00C935B0" w:rsidRPr="00E57C3C">
        <w:rPr>
          <w:rFonts w:eastAsia="Calibri"/>
        </w:rPr>
        <w:t xml:space="preserve"> </w:t>
      </w:r>
      <w:r w:rsidR="00C54DB3" w:rsidRPr="00E57C3C">
        <w:rPr>
          <w:rFonts w:eastAsia="Calibri"/>
        </w:rPr>
        <w:t>zmluv</w:t>
      </w:r>
      <w:r w:rsidR="00210204" w:rsidRPr="00E57C3C">
        <w:rPr>
          <w:rFonts w:eastAsia="Calibri"/>
        </w:rPr>
        <w:t xml:space="preserve">y, dodržiavať </w:t>
      </w:r>
      <w:r w:rsidR="00C54DB3" w:rsidRPr="00E57C3C">
        <w:rPr>
          <w:rFonts w:eastAsia="Calibri"/>
        </w:rPr>
        <w:t>všetk</w:t>
      </w:r>
      <w:r w:rsidR="00210204" w:rsidRPr="00E57C3C">
        <w:rPr>
          <w:rFonts w:eastAsia="Calibri"/>
        </w:rPr>
        <w:t>y</w:t>
      </w:r>
      <w:r w:rsidR="00C54DB3" w:rsidRPr="00E57C3C">
        <w:rPr>
          <w:rFonts w:eastAsia="Calibri"/>
        </w:rPr>
        <w:t xml:space="preserve"> povinnost</w:t>
      </w:r>
      <w:r w:rsidR="00210204" w:rsidRPr="00E57C3C">
        <w:rPr>
          <w:rFonts w:eastAsia="Calibri"/>
        </w:rPr>
        <w:t>i</w:t>
      </w:r>
      <w:r w:rsidR="00C54DB3" w:rsidRPr="00E57C3C">
        <w:rPr>
          <w:rFonts w:eastAsia="Calibri"/>
        </w:rPr>
        <w:t xml:space="preserve"> </w:t>
      </w:r>
      <w:r w:rsidR="00210204" w:rsidRPr="00E57C3C">
        <w:rPr>
          <w:rFonts w:eastAsia="Calibri"/>
        </w:rPr>
        <w:t xml:space="preserve">vyplývajúce z </w:t>
      </w:r>
      <w:r w:rsidR="00C935B0" w:rsidRPr="00E57C3C">
        <w:rPr>
          <w:rFonts w:eastAsia="Calibri"/>
        </w:rPr>
        <w:t>tejto zmlu</w:t>
      </w:r>
      <w:r w:rsidR="00C54DB3" w:rsidRPr="00E57C3C">
        <w:rPr>
          <w:rFonts w:eastAsia="Calibri"/>
        </w:rPr>
        <w:t>vy a zabezpeč</w:t>
      </w:r>
      <w:r w:rsidR="00210204" w:rsidRPr="00E57C3C">
        <w:rPr>
          <w:rFonts w:eastAsia="Calibri"/>
        </w:rPr>
        <w:t>iť</w:t>
      </w:r>
      <w:r w:rsidR="00C54DB3" w:rsidRPr="00E57C3C">
        <w:rPr>
          <w:rFonts w:eastAsia="Calibri"/>
        </w:rPr>
        <w:t xml:space="preserve"> úpln</w:t>
      </w:r>
      <w:r w:rsidR="00210204" w:rsidRPr="00E57C3C">
        <w:rPr>
          <w:rFonts w:eastAsia="Calibri"/>
        </w:rPr>
        <w:t>ý</w:t>
      </w:r>
      <w:r w:rsidR="00C54DB3" w:rsidRPr="00E57C3C">
        <w:rPr>
          <w:rFonts w:eastAsia="Calibri"/>
        </w:rPr>
        <w:t xml:space="preserve"> súlad spracúvania osobných údajov s</w:t>
      </w:r>
      <w:r w:rsidR="007438AD" w:rsidRPr="00E57C3C">
        <w:rPr>
          <w:rFonts w:eastAsia="Calibri"/>
        </w:rPr>
        <w:t> </w:t>
      </w:r>
      <w:r w:rsidR="00210204" w:rsidRPr="00E57C3C">
        <w:rPr>
          <w:rFonts w:eastAsia="Calibri"/>
        </w:rPr>
        <w:t>Nariadením</w:t>
      </w:r>
      <w:r w:rsidR="007438AD" w:rsidRPr="00E57C3C">
        <w:rPr>
          <w:rFonts w:eastAsia="Calibri"/>
        </w:rPr>
        <w:t>, Zákonom</w:t>
      </w:r>
      <w:r w:rsidR="00210204" w:rsidRPr="00E57C3C">
        <w:rPr>
          <w:rFonts w:eastAsia="Calibri"/>
        </w:rPr>
        <w:t xml:space="preserve"> a ďalšími všeobecne záväznými </w:t>
      </w:r>
      <w:r w:rsidR="00C54DB3" w:rsidRPr="00E57C3C">
        <w:rPr>
          <w:rFonts w:eastAsia="Calibri"/>
        </w:rPr>
        <w:t xml:space="preserve">právnymi predpismi. </w:t>
      </w:r>
      <w:r w:rsidR="00210204" w:rsidRPr="00E57C3C">
        <w:rPr>
          <w:rFonts w:eastAsia="Calibri"/>
        </w:rPr>
        <w:t>Táto z</w:t>
      </w:r>
      <w:r w:rsidR="00C54DB3" w:rsidRPr="00E57C3C">
        <w:rPr>
          <w:rFonts w:eastAsia="Calibri"/>
        </w:rPr>
        <w:t xml:space="preserve">mluva </w:t>
      </w:r>
      <w:r w:rsidR="00210204" w:rsidRPr="00E57C3C">
        <w:rPr>
          <w:rFonts w:eastAsia="Calibri"/>
        </w:rPr>
        <w:t>neme</w:t>
      </w:r>
      <w:r w:rsidR="00210204" w:rsidRPr="00015A51">
        <w:t xml:space="preserve">ní </w:t>
      </w:r>
      <w:r w:rsidR="002A68A3" w:rsidRPr="00015A51">
        <w:t xml:space="preserve">rozsah </w:t>
      </w:r>
      <w:r w:rsidR="00C54DB3" w:rsidRPr="00015A51">
        <w:t>povinnost</w:t>
      </w:r>
      <w:r w:rsidR="002A68A3" w:rsidRPr="00015A51">
        <w:t>í</w:t>
      </w:r>
      <w:r w:rsidR="00C54DB3" w:rsidRPr="00015A51">
        <w:t xml:space="preserve"> a</w:t>
      </w:r>
      <w:r w:rsidR="00210204" w:rsidRPr="00015A51">
        <w:t> </w:t>
      </w:r>
      <w:r w:rsidR="00C54DB3" w:rsidRPr="00015A51">
        <w:t>zodpovednos</w:t>
      </w:r>
      <w:r w:rsidR="00210204" w:rsidRPr="00015A51">
        <w:t>ť, ktoré pre sprostredkovateľa vyplývajú zo</w:t>
      </w:r>
      <w:r w:rsidR="00895B17">
        <w:t xml:space="preserve"> Základn</w:t>
      </w:r>
      <w:r w:rsidR="00210204" w:rsidRPr="00015A51">
        <w:t xml:space="preserve">ej zmluvy. </w:t>
      </w:r>
      <w:r w:rsidR="00DB2E0A" w:rsidRPr="00015A51">
        <w:t xml:space="preserve">Sprostredkovateľ berie na vedomie, že odmena za </w:t>
      </w:r>
      <w:r w:rsidR="00C54DB3" w:rsidRPr="00015A51">
        <w:t xml:space="preserve">plnenie </w:t>
      </w:r>
      <w:r w:rsidR="00210204" w:rsidRPr="00015A51">
        <w:t>tejto zmluvy je zahrnut</w:t>
      </w:r>
      <w:r w:rsidR="00DB2E0A" w:rsidRPr="00015A51">
        <w:t>á</w:t>
      </w:r>
      <w:r w:rsidR="00210204" w:rsidRPr="00015A51">
        <w:t xml:space="preserve"> </w:t>
      </w:r>
      <w:r w:rsidR="002A68A3" w:rsidRPr="00015A51">
        <w:t>v</w:t>
      </w:r>
      <w:r w:rsidR="00DB2E0A" w:rsidRPr="00015A51">
        <w:t> </w:t>
      </w:r>
      <w:r w:rsidR="007438AD" w:rsidRPr="00015A51">
        <w:t>odmene</w:t>
      </w:r>
      <w:r w:rsidR="00DB2E0A" w:rsidRPr="00015A51">
        <w:t>, ktor</w:t>
      </w:r>
      <w:r w:rsidR="007438AD" w:rsidRPr="00015A51">
        <w:t>ú</w:t>
      </w:r>
      <w:r w:rsidR="00DB2E0A" w:rsidRPr="00015A51">
        <w:t xml:space="preserve"> prevádzkovateľ poskytne</w:t>
      </w:r>
      <w:r w:rsidR="007438AD" w:rsidRPr="00015A51">
        <w:t xml:space="preserve"> resp. poskytuje</w:t>
      </w:r>
      <w:r w:rsidR="00DB2E0A" w:rsidRPr="00015A51">
        <w:t xml:space="preserve"> s</w:t>
      </w:r>
      <w:r w:rsidR="00C54DB3" w:rsidRPr="00015A51">
        <w:t>prostredkovateľ</w:t>
      </w:r>
      <w:r w:rsidR="00DB2E0A" w:rsidRPr="00015A51">
        <w:t>ovi</w:t>
      </w:r>
      <w:r w:rsidR="00C54DB3" w:rsidRPr="00015A51">
        <w:t xml:space="preserve"> </w:t>
      </w:r>
      <w:r w:rsidR="008B6834" w:rsidRPr="00015A51">
        <w:t>na základe</w:t>
      </w:r>
      <w:r w:rsidR="00895B17">
        <w:t xml:space="preserve"> Základn</w:t>
      </w:r>
      <w:r w:rsidR="00DB2E0A" w:rsidRPr="00015A51">
        <w:t xml:space="preserve">ej </w:t>
      </w:r>
      <w:r w:rsidR="002A68A3" w:rsidRPr="00015A51">
        <w:t>z</w:t>
      </w:r>
      <w:r w:rsidR="00B82C79" w:rsidRPr="00015A51">
        <w:t>mluvy.</w:t>
      </w:r>
    </w:p>
    <w:p w14:paraId="0C5CEF04" w14:textId="77777777" w:rsidR="00791A48" w:rsidRPr="00791A48" w:rsidRDefault="00791A48" w:rsidP="00DA41D4">
      <w:pPr>
        <w:pStyle w:val="BBClause2"/>
      </w:pPr>
    </w:p>
    <w:p w14:paraId="53A64FC4" w14:textId="77777777" w:rsidR="00DB2E0A" w:rsidRPr="001C233D" w:rsidRDefault="00DB2E0A" w:rsidP="00DA41D4">
      <w:pPr>
        <w:pStyle w:val="BBClause2"/>
      </w:pPr>
    </w:p>
    <w:p w14:paraId="5D4861BE" w14:textId="5B799548" w:rsidR="00FF1028" w:rsidRPr="00E57C3C" w:rsidRDefault="008C721B" w:rsidP="00DA41D4">
      <w:pPr>
        <w:pStyle w:val="BBHeading1"/>
      </w:pPr>
      <w:r w:rsidRPr="00E57C3C">
        <w:t>Č</w:t>
      </w:r>
      <w:r w:rsidR="00DC17FC" w:rsidRPr="00E57C3C">
        <w:t>l</w:t>
      </w:r>
      <w:r w:rsidRPr="00E57C3C">
        <w:t>. II</w:t>
      </w:r>
      <w:r w:rsidR="00DB2E0A" w:rsidRPr="00E57C3C">
        <w:t>I</w:t>
      </w:r>
    </w:p>
    <w:p w14:paraId="152CF4F6" w14:textId="5EB5A6F4" w:rsidR="00E94143" w:rsidRPr="001C233D" w:rsidRDefault="004A3515" w:rsidP="00DA41D4">
      <w:pPr>
        <w:pStyle w:val="BBHeading1"/>
      </w:pPr>
      <w:r w:rsidRPr="004A3515">
        <w:t>Predmet, doba, povaha a</w:t>
      </w:r>
      <w:r>
        <w:t xml:space="preserve"> </w:t>
      </w:r>
      <w:r w:rsidR="008C721B" w:rsidRPr="001C233D">
        <w:t xml:space="preserve">účel spracúvania, </w:t>
      </w:r>
      <w:r w:rsidR="00DB2E0A" w:rsidRPr="001C233D">
        <w:t xml:space="preserve">kategórie </w:t>
      </w:r>
      <w:r w:rsidR="008C721B" w:rsidRPr="001C233D">
        <w:t>osobných údajov</w:t>
      </w:r>
    </w:p>
    <w:p w14:paraId="3CDAA704" w14:textId="33E1556F" w:rsidR="008C721B" w:rsidRPr="001C233D" w:rsidRDefault="008C721B" w:rsidP="00DA41D4">
      <w:pPr>
        <w:pStyle w:val="BBHeading1"/>
      </w:pPr>
      <w:r w:rsidRPr="001C233D">
        <w:t>a</w:t>
      </w:r>
      <w:r w:rsidR="002B569F" w:rsidRPr="001C233D">
        <w:t xml:space="preserve"> kategórie </w:t>
      </w:r>
      <w:r w:rsidRPr="001C233D">
        <w:t>dotknutých osôb</w:t>
      </w:r>
    </w:p>
    <w:p w14:paraId="2B461AFF" w14:textId="77777777" w:rsidR="008C721B" w:rsidRPr="001C233D" w:rsidRDefault="008C721B" w:rsidP="00596A0D">
      <w:pPr>
        <w:pStyle w:val="BBHeading1"/>
      </w:pPr>
    </w:p>
    <w:p w14:paraId="567A22DC" w14:textId="6F7B23B0" w:rsidR="00A0224F" w:rsidRPr="001C233D" w:rsidRDefault="003E6907" w:rsidP="00791A48">
      <w:pPr>
        <w:pStyle w:val="Nadpis2"/>
      </w:pPr>
      <w:r w:rsidRPr="001C233D">
        <w:t>3.1</w:t>
      </w:r>
      <w:r w:rsidRPr="001C233D">
        <w:tab/>
      </w:r>
      <w:r w:rsidR="007438AD" w:rsidRPr="00791A48">
        <w:t>Predmet</w:t>
      </w:r>
      <w:r w:rsidR="007438AD">
        <w:t>, doba, povaha a ú</w:t>
      </w:r>
      <w:r w:rsidR="00DB2E0A" w:rsidRPr="00E57C3C">
        <w:t xml:space="preserve">čel </w:t>
      </w:r>
      <w:r w:rsidR="008B6834" w:rsidRPr="00E57C3C">
        <w:t xml:space="preserve">spracúvania, </w:t>
      </w:r>
      <w:r w:rsidR="00DB2E0A" w:rsidRPr="00E57C3C">
        <w:t xml:space="preserve">kategórie </w:t>
      </w:r>
      <w:r w:rsidR="00A0224F" w:rsidRPr="00E57C3C">
        <w:t>osobných údajov a</w:t>
      </w:r>
      <w:r w:rsidR="002B569F" w:rsidRPr="00E57C3C">
        <w:t xml:space="preserve"> kategórie </w:t>
      </w:r>
      <w:r w:rsidR="008B6834" w:rsidRPr="00E57C3C">
        <w:t>dotknutých osôb</w:t>
      </w:r>
      <w:r w:rsidR="00A0224F" w:rsidRPr="00E57C3C">
        <w:t xml:space="preserve"> sú </w:t>
      </w:r>
      <w:r w:rsidR="002B569F" w:rsidRPr="00E57C3C">
        <w:t>vymedzené</w:t>
      </w:r>
      <w:r w:rsidR="00A0224F" w:rsidRPr="00E57C3C">
        <w:t xml:space="preserve"> v</w:t>
      </w:r>
      <w:r w:rsidR="00E94143" w:rsidRPr="00E57C3C">
        <w:t> </w:t>
      </w:r>
      <w:r w:rsidR="00791A48">
        <w:t>P</w:t>
      </w:r>
      <w:r w:rsidR="00A0224F" w:rsidRPr="00E57C3C">
        <w:t>rílohe</w:t>
      </w:r>
      <w:r w:rsidR="00E94143" w:rsidRPr="00E57C3C">
        <w:t> </w:t>
      </w:r>
      <w:r w:rsidR="004A6BF0" w:rsidRPr="00E57C3C">
        <w:t>A</w:t>
      </w:r>
      <w:r w:rsidR="00DB2E0A" w:rsidRPr="00E57C3C">
        <w:t> tejto z</w:t>
      </w:r>
      <w:r w:rsidR="00A0224F" w:rsidRPr="00E57C3C">
        <w:t>mluvy.</w:t>
      </w:r>
    </w:p>
    <w:p w14:paraId="0593A63C" w14:textId="77777777" w:rsidR="00791A48" w:rsidRPr="00791A48" w:rsidRDefault="00791A48" w:rsidP="00DA41D4">
      <w:pPr>
        <w:pStyle w:val="BBClause2"/>
      </w:pPr>
    </w:p>
    <w:p w14:paraId="60810EF0" w14:textId="77777777" w:rsidR="002B569F" w:rsidRPr="001C233D" w:rsidRDefault="002B569F" w:rsidP="00DA41D4">
      <w:pPr>
        <w:pStyle w:val="BBClause2"/>
      </w:pPr>
    </w:p>
    <w:p w14:paraId="1FD5A10C" w14:textId="35A40442" w:rsidR="00FF1028" w:rsidRPr="001C233D" w:rsidRDefault="00FF1028" w:rsidP="00DA41D4">
      <w:pPr>
        <w:pStyle w:val="BBHeading1"/>
      </w:pPr>
      <w:r w:rsidRPr="001C233D">
        <w:t>č</w:t>
      </w:r>
      <w:r w:rsidR="003E6907" w:rsidRPr="001C233D">
        <w:t>l</w:t>
      </w:r>
      <w:r w:rsidRPr="001C233D">
        <w:t>. I</w:t>
      </w:r>
      <w:r w:rsidR="002B569F" w:rsidRPr="001C233D">
        <w:t>V</w:t>
      </w:r>
      <w:r w:rsidRPr="001C233D">
        <w:t xml:space="preserve"> </w:t>
      </w:r>
    </w:p>
    <w:p w14:paraId="619002FA" w14:textId="6417C50B" w:rsidR="008C721B" w:rsidRPr="001C233D" w:rsidRDefault="002E0578" w:rsidP="00DA41D4">
      <w:pPr>
        <w:pStyle w:val="BBHeading1"/>
      </w:pPr>
      <w:r w:rsidRPr="001C233D">
        <w:t xml:space="preserve">časové obmedzenie </w:t>
      </w:r>
      <w:r w:rsidR="00FF1028" w:rsidRPr="001C233D">
        <w:t>spracúvania</w:t>
      </w:r>
    </w:p>
    <w:p w14:paraId="58B103C4" w14:textId="77777777" w:rsidR="00B030B1" w:rsidRPr="001C233D" w:rsidRDefault="00B030B1" w:rsidP="00596A0D">
      <w:pPr>
        <w:pStyle w:val="BBHeading1"/>
      </w:pPr>
    </w:p>
    <w:p w14:paraId="6CCF24CF" w14:textId="58991ABC" w:rsidR="008C721B" w:rsidRPr="001C233D" w:rsidRDefault="003E6907" w:rsidP="00E57C3C">
      <w:pPr>
        <w:pStyle w:val="Nadpis2"/>
      </w:pPr>
      <w:bookmarkStart w:id="0" w:name="_Ref254599245"/>
      <w:r w:rsidRPr="001C233D">
        <w:t>4.1</w:t>
      </w:r>
      <w:r w:rsidRPr="001C233D">
        <w:tab/>
      </w:r>
      <w:r w:rsidR="0041743E" w:rsidRPr="001C233D">
        <w:t xml:space="preserve">Sprostredkovateľ je oprávnený spracúvať osobné údaje </w:t>
      </w:r>
      <w:r w:rsidR="008B6834" w:rsidRPr="001C233D">
        <w:t xml:space="preserve">v mene </w:t>
      </w:r>
      <w:r w:rsidRPr="001C233D">
        <w:t>p</w:t>
      </w:r>
      <w:r w:rsidR="0041743E" w:rsidRPr="001C233D">
        <w:t>revádzkovateľa</w:t>
      </w:r>
      <w:r w:rsidR="008C721B" w:rsidRPr="001C233D">
        <w:t xml:space="preserve"> po</w:t>
      </w:r>
      <w:r w:rsidR="008B6834" w:rsidRPr="001C233D">
        <w:t>čas</w:t>
      </w:r>
      <w:r w:rsidR="008C721B" w:rsidRPr="001C233D">
        <w:t xml:space="preserve"> účinnosti </w:t>
      </w:r>
      <w:r w:rsidRPr="001C233D">
        <w:t>tejto z</w:t>
      </w:r>
      <w:r w:rsidR="0041743E" w:rsidRPr="001C233D">
        <w:t>mluvy</w:t>
      </w:r>
      <w:r w:rsidR="008B6834" w:rsidRPr="001C233D">
        <w:t xml:space="preserve"> </w:t>
      </w:r>
      <w:r w:rsidR="0041743E" w:rsidRPr="001C233D">
        <w:t>a</w:t>
      </w:r>
      <w:r w:rsidRPr="001C233D">
        <w:t> </w:t>
      </w:r>
      <w:r w:rsidR="00895B17">
        <w:t>Základn</w:t>
      </w:r>
      <w:r w:rsidRPr="001C233D">
        <w:t xml:space="preserve">ej </w:t>
      </w:r>
      <w:r w:rsidR="00C54DB3" w:rsidRPr="001C233D">
        <w:t>z</w:t>
      </w:r>
      <w:r w:rsidR="0041743E" w:rsidRPr="001C233D">
        <w:t>mluvy</w:t>
      </w:r>
      <w:r w:rsidR="008C721B" w:rsidRPr="001C233D">
        <w:t xml:space="preserve">, </w:t>
      </w:r>
      <w:r w:rsidR="0041743E" w:rsidRPr="001C233D">
        <w:t>nie však dlhšie</w:t>
      </w:r>
      <w:r w:rsidR="008C721B" w:rsidRPr="001C233D">
        <w:t xml:space="preserve">, </w:t>
      </w:r>
      <w:r w:rsidR="0041743E" w:rsidRPr="001C233D">
        <w:t>ako</w:t>
      </w:r>
      <w:r w:rsidR="008C721B" w:rsidRPr="001C233D">
        <w:t xml:space="preserve"> </w:t>
      </w:r>
      <w:bookmarkEnd w:id="0"/>
      <w:r w:rsidR="008B6834" w:rsidRPr="001C233D">
        <w:t xml:space="preserve">je </w:t>
      </w:r>
      <w:r w:rsidR="0041743E" w:rsidRPr="001C233D">
        <w:t>nevyhnutn</w:t>
      </w:r>
      <w:r w:rsidR="008B6834" w:rsidRPr="001C233D">
        <w:t>é</w:t>
      </w:r>
      <w:r w:rsidR="008C721B" w:rsidRPr="001C233D">
        <w:t xml:space="preserve"> </w:t>
      </w:r>
      <w:r w:rsidR="008B6834" w:rsidRPr="001C233D">
        <w:t>na</w:t>
      </w:r>
      <w:r w:rsidR="0041743E" w:rsidRPr="001C233D">
        <w:t> dosiahnuti</w:t>
      </w:r>
      <w:r w:rsidR="008B6834" w:rsidRPr="001C233D">
        <w:t>e</w:t>
      </w:r>
      <w:r w:rsidR="0041743E" w:rsidRPr="001C233D">
        <w:t xml:space="preserve"> </w:t>
      </w:r>
      <w:r w:rsidR="008C721B" w:rsidRPr="001C233D">
        <w:t xml:space="preserve">účelu </w:t>
      </w:r>
      <w:r w:rsidR="0041743E" w:rsidRPr="001C233D">
        <w:t>sprac</w:t>
      </w:r>
      <w:r w:rsidR="00C54DB3" w:rsidRPr="001C233D">
        <w:t>ú</w:t>
      </w:r>
      <w:r w:rsidR="0041743E" w:rsidRPr="001C233D">
        <w:t>vania</w:t>
      </w:r>
      <w:r w:rsidR="008C721B" w:rsidRPr="001C233D">
        <w:t xml:space="preserve"> pod</w:t>
      </w:r>
      <w:r w:rsidR="0041743E" w:rsidRPr="001C233D">
        <w:t>ľa</w:t>
      </w:r>
      <w:r w:rsidR="008C721B" w:rsidRPr="001C233D">
        <w:t xml:space="preserve"> </w:t>
      </w:r>
      <w:r w:rsidRPr="001C233D">
        <w:t>tejto z</w:t>
      </w:r>
      <w:r w:rsidR="0041743E" w:rsidRPr="001C233D">
        <w:t>mluvy</w:t>
      </w:r>
      <w:r w:rsidR="008C721B" w:rsidRPr="001C233D">
        <w:t>.</w:t>
      </w:r>
    </w:p>
    <w:p w14:paraId="3EE8431E" w14:textId="7ABA6F2A" w:rsidR="00DB578E" w:rsidRPr="00791A48" w:rsidRDefault="00DB578E" w:rsidP="00DA41D4">
      <w:pPr>
        <w:pStyle w:val="BBClause2"/>
      </w:pPr>
    </w:p>
    <w:p w14:paraId="5D478582" w14:textId="77777777" w:rsidR="00DB578E" w:rsidRPr="001C233D" w:rsidRDefault="00DB578E" w:rsidP="00DA41D4">
      <w:pPr>
        <w:pStyle w:val="BBClause2"/>
        <w:rPr>
          <w:lang w:eastAsia="en-GB"/>
        </w:rPr>
      </w:pPr>
    </w:p>
    <w:p w14:paraId="2BD492CE" w14:textId="47F70EAE" w:rsidR="0041743E" w:rsidRPr="001C233D" w:rsidRDefault="0041743E" w:rsidP="00DA41D4">
      <w:pPr>
        <w:pStyle w:val="BBHeading1"/>
      </w:pPr>
      <w:r w:rsidRPr="001C233D">
        <w:t>Čl. V</w:t>
      </w:r>
    </w:p>
    <w:p w14:paraId="27D95233" w14:textId="17EE4BD5" w:rsidR="00832791" w:rsidRPr="001C233D" w:rsidRDefault="00832791" w:rsidP="00DA41D4">
      <w:pPr>
        <w:pStyle w:val="BBHeading1"/>
      </w:pPr>
      <w:r w:rsidRPr="001C233D">
        <w:t>POKYNY PREVÁDZKOVATEĽA</w:t>
      </w:r>
    </w:p>
    <w:p w14:paraId="2BDFDF5B" w14:textId="77777777" w:rsidR="00DB578E" w:rsidRPr="001C233D" w:rsidRDefault="00DB578E" w:rsidP="00596A0D">
      <w:pPr>
        <w:pStyle w:val="BBHeading1"/>
      </w:pPr>
    </w:p>
    <w:p w14:paraId="7993A4FE" w14:textId="104A111C" w:rsidR="00C74008" w:rsidRPr="00791A48" w:rsidRDefault="00791A48" w:rsidP="00791A48">
      <w:pPr>
        <w:pStyle w:val="Nadpis2"/>
      </w:pPr>
      <w:bookmarkStart w:id="1" w:name="_Ref504733893"/>
      <w:r>
        <w:t>5.1</w:t>
      </w:r>
      <w:r>
        <w:tab/>
      </w:r>
      <w:r w:rsidR="00C74008" w:rsidRPr="00791A48">
        <w:t xml:space="preserve">Pri určovaní ďalších podmienok spracúvania zmluvné strany postupovali tak, aby bola zabezpečená zákonnosť spracúvania osobných údajov a zároveň umožnené riadne plnenie </w:t>
      </w:r>
      <w:r w:rsidR="00895B17">
        <w:t>Základn</w:t>
      </w:r>
      <w:r w:rsidR="00C74008" w:rsidRPr="00791A48">
        <w:t>ej zmluvy. Sprostredkovateľ je pri spracúvaní osobných údajov povinný dodržiavať podmienky spracúvania vyplývajúce z ustanovení tejto zmluvy.</w:t>
      </w:r>
    </w:p>
    <w:p w14:paraId="21D057E0" w14:textId="691FB230" w:rsidR="00832791" w:rsidRPr="00791A48" w:rsidRDefault="00C74008" w:rsidP="00791A48">
      <w:pPr>
        <w:pStyle w:val="Nadpis2"/>
      </w:pPr>
      <w:r w:rsidRPr="00791A48">
        <w:t>5.2</w:t>
      </w:r>
      <w:r w:rsidRPr="00791A48">
        <w:tab/>
      </w:r>
      <w:r w:rsidR="00832791" w:rsidRPr="00791A48">
        <w:t xml:space="preserve">Sprostredkovateľ, ktorý koná v mene </w:t>
      </w:r>
      <w:r w:rsidR="003E6907" w:rsidRPr="00791A48">
        <w:t>p</w:t>
      </w:r>
      <w:r w:rsidR="00832791" w:rsidRPr="00791A48">
        <w:t>revádzkovateľa a má prístup k osobným údajom, je</w:t>
      </w:r>
      <w:r w:rsidR="008B6834" w:rsidRPr="00791A48">
        <w:t> </w:t>
      </w:r>
      <w:r w:rsidR="00832791" w:rsidRPr="00791A48">
        <w:t>oprávnený spracúvať osobné údaje iba na</w:t>
      </w:r>
      <w:r w:rsidR="00BE547E" w:rsidRPr="00791A48">
        <w:t xml:space="preserve"> </w:t>
      </w:r>
      <w:r w:rsidR="00832791" w:rsidRPr="00791A48">
        <w:t>základe</w:t>
      </w:r>
      <w:r w:rsidR="00BE547E" w:rsidRPr="00791A48">
        <w:t xml:space="preserve"> </w:t>
      </w:r>
      <w:r w:rsidR="008B6834" w:rsidRPr="00791A48">
        <w:t xml:space="preserve">zdokumentovaných </w:t>
      </w:r>
      <w:r w:rsidR="00832791" w:rsidRPr="00791A48">
        <w:t xml:space="preserve">pokynov </w:t>
      </w:r>
      <w:r w:rsidR="003E6907" w:rsidRPr="00791A48">
        <w:t>p</w:t>
      </w:r>
      <w:r w:rsidR="00832791" w:rsidRPr="00791A48">
        <w:t>revádzkovateľa</w:t>
      </w:r>
      <w:r w:rsidR="008B6834" w:rsidRPr="00791A48">
        <w:t>; to neplatí, ak</w:t>
      </w:r>
      <w:r w:rsidR="00BE547E" w:rsidRPr="00791A48">
        <w:t> </w:t>
      </w:r>
      <w:r w:rsidR="00832791" w:rsidRPr="00791A48">
        <w:t>je</w:t>
      </w:r>
      <w:r w:rsidR="00BE547E" w:rsidRPr="00791A48">
        <w:t> </w:t>
      </w:r>
      <w:r w:rsidR="003E6907" w:rsidRPr="00791A48">
        <w:t>s</w:t>
      </w:r>
      <w:r w:rsidR="00832791" w:rsidRPr="00791A48">
        <w:t>prostredkovateľ povinný spracúva</w:t>
      </w:r>
      <w:r w:rsidR="0071008E" w:rsidRPr="00791A48">
        <w:t>ť</w:t>
      </w:r>
      <w:r w:rsidR="00832791" w:rsidRPr="00791A48">
        <w:t xml:space="preserve"> osobn</w:t>
      </w:r>
      <w:r w:rsidR="0071008E" w:rsidRPr="00791A48">
        <w:t>é</w:t>
      </w:r>
      <w:r w:rsidR="00832791" w:rsidRPr="00791A48">
        <w:t xml:space="preserve"> údaj</w:t>
      </w:r>
      <w:r w:rsidR="0071008E" w:rsidRPr="00791A48">
        <w:t>e</w:t>
      </w:r>
      <w:r w:rsidR="00832791" w:rsidRPr="00791A48">
        <w:t xml:space="preserve"> na základe </w:t>
      </w:r>
      <w:r w:rsidR="003E6907" w:rsidRPr="00791A48">
        <w:t xml:space="preserve">všeobecne záväzných </w:t>
      </w:r>
      <w:r w:rsidR="00832791" w:rsidRPr="00791A48">
        <w:t>právnych predpisov. O</w:t>
      </w:r>
      <w:r w:rsidR="0071008E" w:rsidRPr="00791A48">
        <w:t> </w:t>
      </w:r>
      <w:r w:rsidR="00832791" w:rsidRPr="00791A48">
        <w:t xml:space="preserve">existencii </w:t>
      </w:r>
      <w:r w:rsidR="0071008E" w:rsidRPr="00791A48">
        <w:t xml:space="preserve">uvedenej </w:t>
      </w:r>
      <w:r w:rsidR="00832791" w:rsidRPr="00791A48">
        <w:t xml:space="preserve">povinnosti </w:t>
      </w:r>
      <w:r w:rsidR="003E6907" w:rsidRPr="00791A48">
        <w:t>s</w:t>
      </w:r>
      <w:r w:rsidR="00832791" w:rsidRPr="00791A48">
        <w:t xml:space="preserve">prostredkovateľ </w:t>
      </w:r>
      <w:r w:rsidR="003E6907" w:rsidRPr="00791A48">
        <w:t>informuje p</w:t>
      </w:r>
      <w:r w:rsidR="00832791" w:rsidRPr="00791A48">
        <w:t xml:space="preserve">revádzkovateľa pred </w:t>
      </w:r>
      <w:r w:rsidR="0071008E" w:rsidRPr="00791A48">
        <w:t xml:space="preserve">začatím </w:t>
      </w:r>
      <w:r w:rsidR="00832791" w:rsidRPr="00791A48">
        <w:t>spracúvan</w:t>
      </w:r>
      <w:r w:rsidR="0071008E" w:rsidRPr="00791A48">
        <w:t>ia</w:t>
      </w:r>
      <w:r w:rsidR="00832791" w:rsidRPr="00791A48">
        <w:t>.</w:t>
      </w:r>
      <w:bookmarkEnd w:id="1"/>
      <w:r w:rsidR="00832791" w:rsidRPr="00791A48">
        <w:t xml:space="preserve"> </w:t>
      </w:r>
    </w:p>
    <w:p w14:paraId="50C7DE0D" w14:textId="0003BE6C" w:rsidR="00832791" w:rsidRPr="00791A48" w:rsidRDefault="003E6907" w:rsidP="00791A48">
      <w:pPr>
        <w:pStyle w:val="Nadpis2"/>
      </w:pPr>
      <w:r w:rsidRPr="00791A48">
        <w:t>5.</w:t>
      </w:r>
      <w:r w:rsidR="00FF4AA0" w:rsidRPr="00791A48">
        <w:t>3</w:t>
      </w:r>
      <w:r w:rsidRPr="00791A48">
        <w:tab/>
      </w:r>
      <w:r w:rsidR="00832791" w:rsidRPr="00791A48">
        <w:t xml:space="preserve">Sprostredkovateľ zodpovedá </w:t>
      </w:r>
      <w:r w:rsidRPr="00791A48">
        <w:t>p</w:t>
      </w:r>
      <w:r w:rsidR="00832791" w:rsidRPr="00791A48">
        <w:t xml:space="preserve">revádzkovateľovi za to, že každá </w:t>
      </w:r>
      <w:r w:rsidR="0071008E" w:rsidRPr="00791A48">
        <w:t xml:space="preserve">fyzická </w:t>
      </w:r>
      <w:r w:rsidR="00832791" w:rsidRPr="00791A48">
        <w:t>osoba</w:t>
      </w:r>
      <w:r w:rsidR="0071008E" w:rsidRPr="00791A48">
        <w:t xml:space="preserve">, ktorú </w:t>
      </w:r>
      <w:r w:rsidRPr="00791A48">
        <w:t>s</w:t>
      </w:r>
      <w:r w:rsidR="00832791" w:rsidRPr="00791A48">
        <w:t xml:space="preserve">prostredkovateľ alebo </w:t>
      </w:r>
      <w:r w:rsidR="0079348D" w:rsidRPr="00791A48">
        <w:t>s</w:t>
      </w:r>
      <w:r w:rsidR="00832791" w:rsidRPr="00791A48">
        <w:t>ub</w:t>
      </w:r>
      <w:r w:rsidR="0079348D" w:rsidRPr="00791A48">
        <w:t>dodávateľ</w:t>
      </w:r>
      <w:r w:rsidR="0071008E" w:rsidRPr="00791A48">
        <w:t xml:space="preserve"> poveril spracúvaním </w:t>
      </w:r>
      <w:r w:rsidR="00832791" w:rsidRPr="00791A48">
        <w:t xml:space="preserve">podľa </w:t>
      </w:r>
      <w:r w:rsidRPr="00791A48">
        <w:t>tejto z</w:t>
      </w:r>
      <w:r w:rsidR="00832791" w:rsidRPr="00791A48">
        <w:t>mluvy</w:t>
      </w:r>
      <w:r w:rsidR="0071008E" w:rsidRPr="00791A48">
        <w:t xml:space="preserve"> a </w:t>
      </w:r>
      <w:r w:rsidR="00832791" w:rsidRPr="00791A48">
        <w:t xml:space="preserve">ktorá má prístup k osobným údajom, bude tieto osobné údaje spracúvať iba na základe </w:t>
      </w:r>
      <w:r w:rsidR="0071008E" w:rsidRPr="00791A48">
        <w:t xml:space="preserve">zdokumentovaných </w:t>
      </w:r>
      <w:r w:rsidR="00832791" w:rsidRPr="00791A48">
        <w:t xml:space="preserve">pokynov </w:t>
      </w:r>
      <w:r w:rsidRPr="00791A48">
        <w:t>p</w:t>
      </w:r>
      <w:r w:rsidR="00832791" w:rsidRPr="00791A48">
        <w:t>revádzkovateľa</w:t>
      </w:r>
      <w:r w:rsidR="0071008E" w:rsidRPr="00791A48">
        <w:t xml:space="preserve"> a v súlade s týmito pokynmi; to neplatí, ak </w:t>
      </w:r>
      <w:r w:rsidR="00832791" w:rsidRPr="00791A48">
        <w:t xml:space="preserve">je takáto </w:t>
      </w:r>
      <w:r w:rsidR="0071008E" w:rsidRPr="00791A48">
        <w:t xml:space="preserve">fyzická </w:t>
      </w:r>
      <w:r w:rsidR="00832791" w:rsidRPr="00791A48">
        <w:t>osoba povinná spracúva</w:t>
      </w:r>
      <w:r w:rsidR="0071008E" w:rsidRPr="00791A48">
        <w:t>ť</w:t>
      </w:r>
      <w:r w:rsidR="00832791" w:rsidRPr="00791A48">
        <w:t xml:space="preserve"> osobn</w:t>
      </w:r>
      <w:r w:rsidR="0071008E" w:rsidRPr="00791A48">
        <w:t>é</w:t>
      </w:r>
      <w:r w:rsidR="00832791" w:rsidRPr="00791A48">
        <w:t xml:space="preserve"> údaj</w:t>
      </w:r>
      <w:r w:rsidR="0071008E" w:rsidRPr="00791A48">
        <w:t>e</w:t>
      </w:r>
      <w:r w:rsidR="00832791" w:rsidRPr="00791A48">
        <w:t xml:space="preserve"> na základe </w:t>
      </w:r>
      <w:r w:rsidRPr="00791A48">
        <w:t>všeobecne záväzných právnych predpisov. O existencii uvedenej povinnosti sprostredkovateľ informuje prevádzkovateľa pred začatím spracúvania.</w:t>
      </w:r>
    </w:p>
    <w:p w14:paraId="598C3CD1" w14:textId="75504B42" w:rsidR="00FF4AA0" w:rsidRPr="00791A48" w:rsidRDefault="00FF4AA0" w:rsidP="00791A48">
      <w:pPr>
        <w:pStyle w:val="Nadpis2"/>
      </w:pPr>
      <w:r w:rsidRPr="00791A48">
        <w:t>5.4</w:t>
      </w:r>
      <w:r w:rsidRPr="00791A48">
        <w:tab/>
        <w:t>Pokyny prevádzkovateľa na spracúvanie osobných údajov vydané pri uzavretí tejto zmluvy sú uvedené v prílohe A tejto zmluvy. Predmetné pokyny môžu byť zrušené, zmenené alebo doplnené ďalšími pokynmi, ktoré vydá prevádzkovateľ sprostredkovateľovi podľa tejto zmluvy.</w:t>
      </w:r>
      <w:r w:rsidR="00B61C63">
        <w:t xml:space="preserve"> </w:t>
      </w:r>
    </w:p>
    <w:p w14:paraId="421353AA" w14:textId="279CEC91" w:rsidR="00832791" w:rsidRPr="00791A48" w:rsidRDefault="00C74008" w:rsidP="00791A48">
      <w:pPr>
        <w:pStyle w:val="Nadpis2"/>
      </w:pPr>
      <w:bookmarkStart w:id="2" w:name="_Ref504735005"/>
      <w:r w:rsidRPr="00791A48">
        <w:lastRenderedPageBreak/>
        <w:t>5.</w:t>
      </w:r>
      <w:r w:rsidR="00BE547E" w:rsidRPr="00791A48">
        <w:t>5</w:t>
      </w:r>
      <w:r w:rsidR="008D1C3F" w:rsidRPr="00791A48">
        <w:tab/>
      </w:r>
      <w:r w:rsidR="00832791" w:rsidRPr="00791A48">
        <w:t xml:space="preserve">Prevádzkovateľ odovzdáva </w:t>
      </w:r>
      <w:r w:rsidR="00CF3156" w:rsidRPr="00791A48">
        <w:t xml:space="preserve">svoje </w:t>
      </w:r>
      <w:r w:rsidR="00832791" w:rsidRPr="00791A48">
        <w:t xml:space="preserve">pokyny </w:t>
      </w:r>
      <w:r w:rsidR="008D1C3F" w:rsidRPr="00791A48">
        <w:t>s</w:t>
      </w:r>
      <w:r w:rsidR="00CF3156" w:rsidRPr="00791A48">
        <w:t xml:space="preserve">prostredkovateľovi </w:t>
      </w:r>
      <w:r w:rsidR="008D1C3F" w:rsidRPr="00791A48">
        <w:t>v zdokumentovanej forme (</w:t>
      </w:r>
      <w:r w:rsidR="00832791" w:rsidRPr="00791A48">
        <w:t>písomne</w:t>
      </w:r>
      <w:r w:rsidR="008D1C3F" w:rsidRPr="00791A48">
        <w:t xml:space="preserve">, </w:t>
      </w:r>
      <w:r w:rsidR="007438AD" w:rsidRPr="00791A48">
        <w:t xml:space="preserve">alebo prostredníctvom </w:t>
      </w:r>
      <w:r w:rsidR="008D1C3F" w:rsidRPr="00791A48">
        <w:t>elektronickej komunikácie</w:t>
      </w:r>
      <w:r w:rsidR="00526A92" w:rsidRPr="00791A48">
        <w:t>)</w:t>
      </w:r>
      <w:r w:rsidR="008D1C3F" w:rsidRPr="00791A48">
        <w:t xml:space="preserve">. </w:t>
      </w:r>
      <w:r w:rsidR="00832791" w:rsidRPr="00791A48">
        <w:t xml:space="preserve">Sprostredkovateľ vedie záznamy </w:t>
      </w:r>
      <w:r w:rsidR="00526A92" w:rsidRPr="00791A48">
        <w:t xml:space="preserve">o všetkých </w:t>
      </w:r>
      <w:r w:rsidR="00832791" w:rsidRPr="00791A48">
        <w:t>pokyno</w:t>
      </w:r>
      <w:r w:rsidR="00526A92" w:rsidRPr="00791A48">
        <w:t>ch</w:t>
      </w:r>
      <w:r w:rsidR="00832791" w:rsidRPr="00791A48">
        <w:t xml:space="preserve"> </w:t>
      </w:r>
      <w:r w:rsidR="00E717BD" w:rsidRPr="00791A48">
        <w:t>p</w:t>
      </w:r>
      <w:r w:rsidR="00526A92" w:rsidRPr="00791A48">
        <w:t>revádzkovateľa, ktoré nie sú uvedené v</w:t>
      </w:r>
      <w:r w:rsidR="00E717BD" w:rsidRPr="00791A48">
        <w:t> tejto z</w:t>
      </w:r>
      <w:r w:rsidR="00526A92" w:rsidRPr="00791A48">
        <w:t>mluve alebo v</w:t>
      </w:r>
      <w:r w:rsidR="00E717BD" w:rsidRPr="00791A48">
        <w:t> </w:t>
      </w:r>
      <w:r w:rsidR="00895B17">
        <w:t>Základn</w:t>
      </w:r>
      <w:r w:rsidR="00E717BD" w:rsidRPr="00791A48">
        <w:t xml:space="preserve">ej </w:t>
      </w:r>
      <w:r w:rsidR="00526A92" w:rsidRPr="00791A48">
        <w:t>zmluve</w:t>
      </w:r>
      <w:r w:rsidR="00832791" w:rsidRPr="00791A48">
        <w:t xml:space="preserve">. </w:t>
      </w:r>
      <w:r w:rsidR="00526A92" w:rsidRPr="00791A48">
        <w:t>Ak</w:t>
      </w:r>
      <w:r w:rsidR="00E717BD" w:rsidRPr="00791A48">
        <w:t> </w:t>
      </w:r>
      <w:r w:rsidR="00832791" w:rsidRPr="00791A48">
        <w:t xml:space="preserve">bude </w:t>
      </w:r>
      <w:r w:rsidR="00526A92" w:rsidRPr="00791A48">
        <w:t>na</w:t>
      </w:r>
      <w:r w:rsidR="00BE547E" w:rsidRPr="00791A48">
        <w:t> </w:t>
      </w:r>
      <w:r w:rsidR="00832791" w:rsidRPr="00791A48">
        <w:t xml:space="preserve">plnenie </w:t>
      </w:r>
      <w:r w:rsidR="00895B17">
        <w:t>Základn</w:t>
      </w:r>
      <w:r w:rsidR="00E717BD" w:rsidRPr="00791A48">
        <w:t>ej z</w:t>
      </w:r>
      <w:r w:rsidR="00832791" w:rsidRPr="00791A48">
        <w:t>mluvy</w:t>
      </w:r>
      <w:r w:rsidR="002F65E5" w:rsidRPr="00791A48">
        <w:t xml:space="preserve"> potrebná spracovateľská operácia </w:t>
      </w:r>
      <w:r w:rsidR="00BE547E" w:rsidRPr="00791A48">
        <w:t>(</w:t>
      </w:r>
      <w:r w:rsidR="002F65E5" w:rsidRPr="00791A48">
        <w:t>alebo ich súbor</w:t>
      </w:r>
      <w:r w:rsidR="00BE547E" w:rsidRPr="00791A48">
        <w:t>)</w:t>
      </w:r>
      <w:r w:rsidR="002F65E5" w:rsidRPr="00791A48">
        <w:t xml:space="preserve">, na ktorú </w:t>
      </w:r>
      <w:r w:rsidR="00E717BD" w:rsidRPr="00791A48">
        <w:t>p</w:t>
      </w:r>
      <w:r w:rsidR="00832791" w:rsidRPr="00791A48">
        <w:t xml:space="preserve">revádzkovateľ </w:t>
      </w:r>
      <w:r w:rsidR="002F65E5" w:rsidRPr="00791A48">
        <w:t>ne</w:t>
      </w:r>
      <w:r w:rsidR="00832791" w:rsidRPr="00791A48">
        <w:t>vyda</w:t>
      </w:r>
      <w:r w:rsidR="002F65E5" w:rsidRPr="00791A48">
        <w:t>l</w:t>
      </w:r>
      <w:r w:rsidR="00832791" w:rsidRPr="00791A48">
        <w:t xml:space="preserve"> potrebné pokyny, </w:t>
      </w:r>
      <w:r w:rsidR="00E717BD" w:rsidRPr="00791A48">
        <w:t>s</w:t>
      </w:r>
      <w:r w:rsidR="00832791" w:rsidRPr="00791A48">
        <w:t>prostredkovateľ na t</w:t>
      </w:r>
      <w:r w:rsidR="00E717BD" w:rsidRPr="00791A48">
        <w:t>úto skutočnosť</w:t>
      </w:r>
      <w:r w:rsidR="00832791" w:rsidRPr="00791A48">
        <w:t xml:space="preserve"> bezodkladne písomne </w:t>
      </w:r>
      <w:r w:rsidR="002F65E5" w:rsidRPr="00791A48">
        <w:t xml:space="preserve">upozorní </w:t>
      </w:r>
      <w:r w:rsidR="00E717BD" w:rsidRPr="00791A48">
        <w:t>p</w:t>
      </w:r>
      <w:r w:rsidR="002F65E5" w:rsidRPr="00791A48">
        <w:t>revádzkovateľa</w:t>
      </w:r>
      <w:r w:rsidR="00832791" w:rsidRPr="00791A48">
        <w:t>.</w:t>
      </w:r>
      <w:bookmarkEnd w:id="2"/>
    </w:p>
    <w:p w14:paraId="3E819552" w14:textId="77777777" w:rsidR="00791A48" w:rsidRPr="00791A48" w:rsidRDefault="00791A48" w:rsidP="00DA41D4">
      <w:pPr>
        <w:pStyle w:val="BBClause2"/>
      </w:pPr>
    </w:p>
    <w:p w14:paraId="2D78B1CA" w14:textId="6B70EF7B" w:rsidR="00832791" w:rsidRPr="001C233D" w:rsidRDefault="00832791" w:rsidP="00DA41D4">
      <w:pPr>
        <w:pStyle w:val="BBClause2"/>
        <w:rPr>
          <w:lang w:eastAsia="en-GB"/>
        </w:rPr>
      </w:pPr>
    </w:p>
    <w:p w14:paraId="6A8D1D3B" w14:textId="179181BC" w:rsidR="00832791" w:rsidRPr="001C233D" w:rsidRDefault="00832791" w:rsidP="00DA41D4">
      <w:pPr>
        <w:pStyle w:val="BBHeading1"/>
      </w:pPr>
      <w:r w:rsidRPr="001C233D">
        <w:t>Čl. V</w:t>
      </w:r>
      <w:r w:rsidR="00E717BD" w:rsidRPr="001C233D">
        <w:t>I</w:t>
      </w:r>
    </w:p>
    <w:p w14:paraId="61C3F9EE" w14:textId="2C92BD44" w:rsidR="008C721B" w:rsidRPr="001C233D" w:rsidRDefault="00832791" w:rsidP="00DA41D4">
      <w:pPr>
        <w:pStyle w:val="BBHeading1"/>
      </w:pPr>
      <w:r w:rsidRPr="001C233D">
        <w:t>POVINNOSTI SPROSTREDKOVATEĽA</w:t>
      </w:r>
    </w:p>
    <w:p w14:paraId="06B758DF" w14:textId="77777777" w:rsidR="00832791" w:rsidRPr="001C1203" w:rsidRDefault="00832791" w:rsidP="00596A0D">
      <w:pPr>
        <w:pStyle w:val="BBHeading1"/>
      </w:pPr>
    </w:p>
    <w:p w14:paraId="3403E19B" w14:textId="20F16B70" w:rsidR="006D61A8" w:rsidRPr="001C233D" w:rsidRDefault="00E717BD" w:rsidP="00791A48">
      <w:pPr>
        <w:pStyle w:val="Nadpis2"/>
      </w:pPr>
      <w:r w:rsidRPr="001C233D">
        <w:t>6.1</w:t>
      </w:r>
      <w:r w:rsidRPr="001C233D">
        <w:tab/>
      </w:r>
      <w:r w:rsidR="006D61A8" w:rsidRPr="001C233D">
        <w:t xml:space="preserve">Sprostredkovateľ poskytuje </w:t>
      </w:r>
      <w:r w:rsidRPr="001C233D">
        <w:t>p</w:t>
      </w:r>
      <w:r w:rsidR="006D61A8" w:rsidRPr="001C233D">
        <w:t>revádzkovateľovi súčinnosť a spoluprácu v rozsahu potrebnom na</w:t>
      </w:r>
      <w:r w:rsidRPr="001C233D">
        <w:t> </w:t>
      </w:r>
      <w:r w:rsidR="006D61A8" w:rsidRPr="001C233D">
        <w:t xml:space="preserve">plnenie tejto </w:t>
      </w:r>
      <w:r w:rsidRPr="001C233D">
        <w:t>z</w:t>
      </w:r>
      <w:r w:rsidR="006D61A8" w:rsidRPr="001C233D">
        <w:t>mluvy</w:t>
      </w:r>
      <w:r w:rsidR="0077272D" w:rsidRPr="001C233D">
        <w:t xml:space="preserve"> </w:t>
      </w:r>
      <w:r w:rsidR="006D61A8" w:rsidRPr="001C233D">
        <w:t>a</w:t>
      </w:r>
      <w:r w:rsidR="00BE547E" w:rsidRPr="001C233D">
        <w:t> </w:t>
      </w:r>
      <w:r w:rsidR="00895B17">
        <w:t>Základn</w:t>
      </w:r>
      <w:r w:rsidRPr="001C233D">
        <w:t>ej z</w:t>
      </w:r>
      <w:r w:rsidR="006D61A8" w:rsidRPr="001C233D">
        <w:t xml:space="preserve">mluvy, </w:t>
      </w:r>
      <w:r w:rsidR="00BE25FE" w:rsidRPr="001C233D">
        <w:t xml:space="preserve">na </w:t>
      </w:r>
      <w:r w:rsidR="006D61A8" w:rsidRPr="001C233D">
        <w:t>zabezpečenie ochrany osobných údajov</w:t>
      </w:r>
      <w:r w:rsidR="00BE25FE" w:rsidRPr="001C233D">
        <w:t>, ako aj</w:t>
      </w:r>
      <w:r w:rsidR="006D61A8" w:rsidRPr="001C233D">
        <w:t xml:space="preserve"> </w:t>
      </w:r>
      <w:r w:rsidR="00BE25FE" w:rsidRPr="001C233D">
        <w:t>na</w:t>
      </w:r>
      <w:r w:rsidRPr="001C233D">
        <w:t> </w:t>
      </w:r>
      <w:r w:rsidR="006D61A8" w:rsidRPr="001C233D">
        <w:t>dodržiavanie príslušných ustanovení všeobecne záväzných právnych predpisov, najmä Nariadenia a</w:t>
      </w:r>
      <w:r w:rsidR="00BE25FE" w:rsidRPr="001C233D">
        <w:t> </w:t>
      </w:r>
      <w:r w:rsidRPr="001C233D">
        <w:t>Z</w:t>
      </w:r>
      <w:r w:rsidR="006D61A8" w:rsidRPr="001C233D">
        <w:t>ákona.</w:t>
      </w:r>
    </w:p>
    <w:p w14:paraId="7FF72092" w14:textId="46918B57" w:rsidR="0077272D" w:rsidRPr="001C233D" w:rsidRDefault="00E717BD" w:rsidP="00791A48">
      <w:pPr>
        <w:pStyle w:val="Nadpis2"/>
        <w:rPr>
          <w:rFonts w:eastAsia="Calibri"/>
        </w:rPr>
      </w:pPr>
      <w:r w:rsidRPr="001C233D">
        <w:rPr>
          <w:rFonts w:eastAsia="Calibri"/>
        </w:rPr>
        <w:t>6.2</w:t>
      </w:r>
      <w:r w:rsidRPr="001C233D">
        <w:rPr>
          <w:rFonts w:eastAsia="Calibri"/>
        </w:rPr>
        <w:tab/>
      </w:r>
      <w:r w:rsidR="0077272D" w:rsidRPr="001C233D">
        <w:rPr>
          <w:rFonts w:eastAsia="Calibri"/>
        </w:rPr>
        <w:t xml:space="preserve">Sprostredkovateľ </w:t>
      </w:r>
      <w:r w:rsidR="000025DF" w:rsidRPr="001C233D">
        <w:rPr>
          <w:rFonts w:eastAsia="Calibri"/>
        </w:rPr>
        <w:t xml:space="preserve">v rámci plnenia </w:t>
      </w:r>
      <w:r w:rsidR="00895B17">
        <w:rPr>
          <w:rFonts w:eastAsia="Calibri"/>
        </w:rPr>
        <w:t>Základn</w:t>
      </w:r>
      <w:r w:rsidR="000025DF" w:rsidRPr="001C233D">
        <w:rPr>
          <w:rFonts w:eastAsia="Calibri"/>
        </w:rPr>
        <w:t xml:space="preserve">ej zmluvy </w:t>
      </w:r>
      <w:r w:rsidR="0077272D" w:rsidRPr="001C233D">
        <w:rPr>
          <w:rFonts w:eastAsia="Calibri"/>
        </w:rPr>
        <w:t xml:space="preserve">spracúva osobné údaje </w:t>
      </w:r>
      <w:r w:rsidR="00BE25FE" w:rsidRPr="001C233D">
        <w:rPr>
          <w:rFonts w:eastAsia="Calibri"/>
        </w:rPr>
        <w:t xml:space="preserve">výhradne na </w:t>
      </w:r>
      <w:r w:rsidR="0077272D" w:rsidRPr="001C233D">
        <w:rPr>
          <w:rFonts w:eastAsia="Calibri"/>
        </w:rPr>
        <w:t xml:space="preserve">účely uvedené v prílohe </w:t>
      </w:r>
      <w:r w:rsidR="004A6BF0" w:rsidRPr="001C233D">
        <w:rPr>
          <w:rFonts w:eastAsia="Calibri"/>
        </w:rPr>
        <w:t>A</w:t>
      </w:r>
      <w:r w:rsidRPr="001C233D">
        <w:rPr>
          <w:rFonts w:eastAsia="Calibri"/>
        </w:rPr>
        <w:t> tejto z</w:t>
      </w:r>
      <w:r w:rsidR="0077272D" w:rsidRPr="001C233D">
        <w:rPr>
          <w:rFonts w:eastAsia="Calibri"/>
        </w:rPr>
        <w:t>mluvy. Sprostredkovateľ berie na vedomie, že nie je oprávnený určovať účely</w:t>
      </w:r>
      <w:r w:rsidR="00BE25FE" w:rsidRPr="001C233D">
        <w:rPr>
          <w:rFonts w:eastAsia="Calibri"/>
        </w:rPr>
        <w:t xml:space="preserve"> ani </w:t>
      </w:r>
      <w:r w:rsidR="0077272D" w:rsidRPr="001C233D">
        <w:rPr>
          <w:rFonts w:eastAsia="Calibri"/>
        </w:rPr>
        <w:t xml:space="preserve">prostriedky spracúvania </w:t>
      </w:r>
      <w:r w:rsidR="00BE25FE" w:rsidRPr="001C233D">
        <w:rPr>
          <w:rFonts w:eastAsia="Calibri"/>
        </w:rPr>
        <w:t xml:space="preserve">osobných údajov </w:t>
      </w:r>
      <w:r w:rsidR="0077272D" w:rsidRPr="001C233D">
        <w:rPr>
          <w:rFonts w:eastAsia="Calibri"/>
        </w:rPr>
        <w:t>a</w:t>
      </w:r>
      <w:r w:rsidR="00BE25FE" w:rsidRPr="001C233D">
        <w:rPr>
          <w:rFonts w:eastAsia="Calibri"/>
        </w:rPr>
        <w:t xml:space="preserve"> súčasne </w:t>
      </w:r>
      <w:r w:rsidR="0077272D" w:rsidRPr="001C233D">
        <w:rPr>
          <w:rFonts w:eastAsia="Calibri"/>
        </w:rPr>
        <w:t xml:space="preserve">nie je oprávnený spracúvať osobné údaje nad rámec vymedzený </w:t>
      </w:r>
      <w:r w:rsidRPr="001C233D">
        <w:rPr>
          <w:rFonts w:eastAsia="Calibri"/>
        </w:rPr>
        <w:t>touto zmluvou</w:t>
      </w:r>
      <w:r w:rsidR="0077272D" w:rsidRPr="001C233D">
        <w:rPr>
          <w:rFonts w:eastAsia="Calibri"/>
        </w:rPr>
        <w:t xml:space="preserve">. Sprostredkovateľ berie na vedomie, že v prípade porušenia tohto ustanovenia </w:t>
      </w:r>
      <w:r w:rsidR="00BE25FE" w:rsidRPr="001C233D">
        <w:rPr>
          <w:rFonts w:eastAsia="Calibri"/>
        </w:rPr>
        <w:t>na</w:t>
      </w:r>
      <w:r w:rsidR="000025DF" w:rsidRPr="001C233D">
        <w:rPr>
          <w:rFonts w:eastAsia="Calibri"/>
        </w:rPr>
        <w:t> </w:t>
      </w:r>
      <w:r w:rsidR="00BE25FE" w:rsidRPr="001C233D">
        <w:rPr>
          <w:rFonts w:eastAsia="Calibri"/>
        </w:rPr>
        <w:t>seba prevezme plnú zodpovednosť za súlad spracúvania osobných údajov so</w:t>
      </w:r>
      <w:r w:rsidRPr="001C233D">
        <w:rPr>
          <w:rFonts w:eastAsia="Calibri"/>
        </w:rPr>
        <w:t> </w:t>
      </w:r>
      <w:r w:rsidR="00BE25FE" w:rsidRPr="001C233D">
        <w:rPr>
          <w:rFonts w:eastAsia="Calibri"/>
        </w:rPr>
        <w:t>všeobecne záväznými právnymi predpismi, najmä s</w:t>
      </w:r>
      <w:r w:rsidR="007438AD">
        <w:rPr>
          <w:rFonts w:eastAsia="Calibri"/>
        </w:rPr>
        <w:t> </w:t>
      </w:r>
      <w:r w:rsidR="0077272D" w:rsidRPr="001C233D">
        <w:rPr>
          <w:rFonts w:eastAsia="Calibri"/>
        </w:rPr>
        <w:t>Nariaden</w:t>
      </w:r>
      <w:r w:rsidR="00BE25FE" w:rsidRPr="001C233D">
        <w:rPr>
          <w:rFonts w:eastAsia="Calibri"/>
        </w:rPr>
        <w:t>ím</w:t>
      </w:r>
      <w:r w:rsidR="007438AD">
        <w:rPr>
          <w:rFonts w:eastAsia="Calibri"/>
        </w:rPr>
        <w:t xml:space="preserve"> a Zákonom</w:t>
      </w:r>
      <w:r w:rsidR="0077272D" w:rsidRPr="001C233D">
        <w:rPr>
          <w:rFonts w:eastAsia="Calibri"/>
        </w:rPr>
        <w:t>.</w:t>
      </w:r>
    </w:p>
    <w:p w14:paraId="0E2FAABC" w14:textId="46170772" w:rsidR="006D61A8" w:rsidRPr="001C233D" w:rsidRDefault="00E717BD" w:rsidP="00791A48">
      <w:pPr>
        <w:pStyle w:val="Nadpis2"/>
      </w:pPr>
      <w:r w:rsidRPr="001C233D">
        <w:t>6.3</w:t>
      </w:r>
      <w:r w:rsidRPr="001C233D">
        <w:tab/>
        <w:t>P</w:t>
      </w:r>
      <w:r w:rsidR="00BE25FE" w:rsidRPr="001C233D">
        <w:t xml:space="preserve">ri </w:t>
      </w:r>
      <w:r w:rsidR="00B030B1" w:rsidRPr="001C233D">
        <w:t>spracúva</w:t>
      </w:r>
      <w:r w:rsidR="00BE25FE" w:rsidRPr="001C233D">
        <w:t>ní oso</w:t>
      </w:r>
      <w:r w:rsidR="00B030B1" w:rsidRPr="001C233D">
        <w:t>bn</w:t>
      </w:r>
      <w:r w:rsidR="00BE25FE" w:rsidRPr="001C233D">
        <w:t>ých</w:t>
      </w:r>
      <w:r w:rsidR="00B030B1" w:rsidRPr="001C233D">
        <w:t xml:space="preserve"> údaj</w:t>
      </w:r>
      <w:r w:rsidR="00BE25FE" w:rsidRPr="001C233D">
        <w:t xml:space="preserve">ov v mene </w:t>
      </w:r>
      <w:r w:rsidRPr="001C233D">
        <w:t>p</w:t>
      </w:r>
      <w:r w:rsidR="00B030B1" w:rsidRPr="001C233D">
        <w:t>revádzkovateľ</w:t>
      </w:r>
      <w:r w:rsidR="00BE25FE" w:rsidRPr="001C233D">
        <w:t xml:space="preserve">a </w:t>
      </w:r>
      <w:r w:rsidRPr="001C233D">
        <w:t xml:space="preserve">je sprostredkovateľ </w:t>
      </w:r>
      <w:r w:rsidR="00BE25FE" w:rsidRPr="001C233D">
        <w:t xml:space="preserve">povinný dodržiavať </w:t>
      </w:r>
      <w:r w:rsidR="00A322E8" w:rsidRPr="001C233D">
        <w:t xml:space="preserve">príslušné ustanovenia Nariadenia, </w:t>
      </w:r>
      <w:r w:rsidRPr="001C233D">
        <w:t>Z</w:t>
      </w:r>
      <w:r w:rsidR="00A322E8" w:rsidRPr="001C233D">
        <w:t>ákona, vykonávacích predpisov vydaných k </w:t>
      </w:r>
      <w:r w:rsidRPr="001C233D">
        <w:t>Z</w:t>
      </w:r>
      <w:r w:rsidR="00A322E8" w:rsidRPr="001C233D">
        <w:t xml:space="preserve">ákonu, ako aj ustanovenia iných </w:t>
      </w:r>
      <w:r w:rsidR="00BE25FE" w:rsidRPr="001C233D">
        <w:t>všeobecne záväzn</w:t>
      </w:r>
      <w:r w:rsidR="00A322E8" w:rsidRPr="001C233D">
        <w:t>ých</w:t>
      </w:r>
      <w:r w:rsidR="00BE25FE" w:rsidRPr="001C233D">
        <w:t xml:space="preserve"> </w:t>
      </w:r>
      <w:r w:rsidR="00B030B1" w:rsidRPr="001C233D">
        <w:t>právn</w:t>
      </w:r>
      <w:r w:rsidR="00A322E8" w:rsidRPr="001C233D">
        <w:t>ych</w:t>
      </w:r>
      <w:r w:rsidR="00B030B1" w:rsidRPr="001C233D">
        <w:t xml:space="preserve"> predpis</w:t>
      </w:r>
      <w:r w:rsidR="00A322E8" w:rsidRPr="001C233D">
        <w:t>ov</w:t>
      </w:r>
      <w:r w:rsidR="00BE25FE" w:rsidRPr="001C233D">
        <w:t xml:space="preserve"> </w:t>
      </w:r>
      <w:r w:rsidR="00B030B1" w:rsidRPr="001C233D">
        <w:t>vzťahujúc</w:t>
      </w:r>
      <w:r w:rsidR="00A322E8" w:rsidRPr="001C233D">
        <w:t>e</w:t>
      </w:r>
      <w:r w:rsidR="00B030B1" w:rsidRPr="001C233D">
        <w:t xml:space="preserve"> sa na spracúvanie osobných údajov a</w:t>
      </w:r>
      <w:r w:rsidR="005607F8" w:rsidRPr="001C233D">
        <w:t xml:space="preserve"> na jeho </w:t>
      </w:r>
      <w:r w:rsidR="00B030B1" w:rsidRPr="001C233D">
        <w:t>bezpečnosť</w:t>
      </w:r>
      <w:r w:rsidR="00A322E8" w:rsidRPr="001C233D">
        <w:t>.</w:t>
      </w:r>
    </w:p>
    <w:p w14:paraId="073F82F0" w14:textId="7C856E69" w:rsidR="005607F8" w:rsidRPr="00791A48" w:rsidRDefault="005607F8" w:rsidP="00791A48">
      <w:pPr>
        <w:pStyle w:val="Nadpis2"/>
        <w:rPr>
          <w:rFonts w:eastAsia="Calibri"/>
        </w:rPr>
      </w:pPr>
      <w:r w:rsidRPr="00791A48">
        <w:rPr>
          <w:rFonts w:eastAsia="Calibri"/>
        </w:rPr>
        <w:t>6.4</w:t>
      </w:r>
      <w:r w:rsidRPr="00791A48">
        <w:rPr>
          <w:rFonts w:eastAsia="Calibri"/>
        </w:rPr>
        <w:tab/>
        <w:t xml:space="preserve">Na základe pokynov prevádzkovateľa je sprostredkovateľ </w:t>
      </w:r>
      <w:r w:rsidR="001B7456" w:rsidRPr="00791A48">
        <w:rPr>
          <w:rFonts w:eastAsia="Calibri"/>
        </w:rPr>
        <w:t xml:space="preserve">povinný </w:t>
      </w:r>
      <w:r w:rsidRPr="00791A48">
        <w:rPr>
          <w:rFonts w:eastAsia="Calibri"/>
        </w:rPr>
        <w:t xml:space="preserve">spracúvané </w:t>
      </w:r>
      <w:r w:rsidR="001B7456" w:rsidRPr="00791A48">
        <w:rPr>
          <w:rFonts w:eastAsia="Calibri"/>
        </w:rPr>
        <w:t>osobné údaje</w:t>
      </w:r>
      <w:r w:rsidRPr="00791A48">
        <w:rPr>
          <w:rFonts w:eastAsia="Calibri"/>
        </w:rPr>
        <w:t xml:space="preserve"> </w:t>
      </w:r>
      <w:r w:rsidR="001B7456" w:rsidRPr="00791A48">
        <w:rPr>
          <w:rFonts w:eastAsia="Calibri"/>
        </w:rPr>
        <w:t>bezodkladne opraviť, vymazať</w:t>
      </w:r>
      <w:r w:rsidR="000025DF" w:rsidRPr="00791A48">
        <w:rPr>
          <w:rFonts w:eastAsia="Calibri"/>
        </w:rPr>
        <w:t xml:space="preserve"> alebo </w:t>
      </w:r>
      <w:r w:rsidR="001B7456" w:rsidRPr="00791A48">
        <w:rPr>
          <w:rFonts w:eastAsia="Calibri"/>
        </w:rPr>
        <w:t>obmedziť ich spracúvanie a</w:t>
      </w:r>
      <w:r w:rsidR="00A322E8" w:rsidRPr="00791A48">
        <w:rPr>
          <w:rFonts w:eastAsia="Calibri"/>
        </w:rPr>
        <w:t xml:space="preserve"> súčasne je povinný </w:t>
      </w:r>
      <w:r w:rsidR="001B7456" w:rsidRPr="00791A48">
        <w:rPr>
          <w:rFonts w:eastAsia="Calibri"/>
        </w:rPr>
        <w:t>tak</w:t>
      </w:r>
      <w:r w:rsidR="00A322E8" w:rsidRPr="00791A48">
        <w:rPr>
          <w:rFonts w:eastAsia="Calibri"/>
        </w:rPr>
        <w:t>é</w:t>
      </w:r>
      <w:r w:rsidR="001B7456" w:rsidRPr="00791A48">
        <w:rPr>
          <w:rFonts w:eastAsia="Calibri"/>
        </w:rPr>
        <w:t xml:space="preserve">to </w:t>
      </w:r>
      <w:r w:rsidR="00A322E8" w:rsidRPr="00791A48">
        <w:rPr>
          <w:rFonts w:eastAsia="Calibri"/>
        </w:rPr>
        <w:t xml:space="preserve">spracovateľské operácie </w:t>
      </w:r>
      <w:r w:rsidR="001B7456" w:rsidRPr="00791A48">
        <w:rPr>
          <w:rFonts w:eastAsia="Calibri"/>
        </w:rPr>
        <w:t>zdokumentovať.</w:t>
      </w:r>
    </w:p>
    <w:p w14:paraId="66AB8670" w14:textId="389FA580" w:rsidR="00114189" w:rsidRPr="00114189" w:rsidRDefault="00114189" w:rsidP="00114189">
      <w:pPr>
        <w:pStyle w:val="Nadpis2"/>
      </w:pPr>
      <w:r w:rsidRPr="00114189">
        <w:t>6.5</w:t>
      </w:r>
      <w:r w:rsidRPr="00114189">
        <w:tab/>
        <w:t>Po ukončení po</w:t>
      </w:r>
      <w:r>
        <w:t>skytovania služieb (na základe Z</w:t>
      </w:r>
      <w:r w:rsidRPr="00114189">
        <w:t>ákladnej zmluvy) spojených so spracúvaním osobných údajov, alebo kedykoľvek na základe rozhodnutia prevádzkovateľa (napríklad v prípade predčasného ukončenia tejto zmluvy) je sprostredkovateľ povinný vrátiť prevádzkovateľovi všetky osobné údaje spracúvané v mene prevádzkovateľa, alebo tieto oso</w:t>
      </w:r>
      <w:r>
        <w:t>bné údaje zlikvidovať, ak (i) o </w:t>
      </w:r>
      <w:r w:rsidRPr="00114189">
        <w:t>likvidáciu prevádzkovateľ výslovne po</w:t>
      </w:r>
      <w:r>
        <w:t>žiada a (ii) nejde o prípady, v </w:t>
      </w:r>
      <w:r w:rsidRPr="00114189">
        <w:t>ktorých by likvidácia osobných údajov bola v rozpore so zákonom ustanovenou dobou uchovávania údajov alebo inou právnou povinnosťou ustanovenou sprostredkovateľovi všeobecne záväznými právnymi predpismi, od ktorých sa zmluvné strany nemôžu odchýliť. Zároveň je sprostredkovateľ povinný zlikvidovať príslušné osobné údaje aj po ukončení trvania účelu spracúvania týchto osobných údajov (a to aj počas trvania tejto</w:t>
      </w:r>
      <w:r>
        <w:t xml:space="preserve"> zmluvy), ak nejde o prípady, v </w:t>
      </w:r>
      <w:r w:rsidRPr="00114189">
        <w:t>ktorých by li</w:t>
      </w:r>
      <w:r>
        <w:t>kvidácia osobných údajov bola v </w:t>
      </w:r>
      <w:r w:rsidRPr="00114189">
        <w:t>rozpore so zákonom ustanovenou dobou uchovávania údajov alebo inou právnou povinnosťou ustanovenou sprostredkovateľovi všeobecne záväznými právnymi predpismi, od ktorých sa zmluvné strany nemôžu odchýliť. Likvidáciou osobných údajov sa rozumie ich trvalé (ireverzibilné) vymazanie z ich fyzických nosičov alebo likvidácia samotných fyzických nosičov osobných údajov, a to vrátane všetkých existujúcich kópií. Ak sprostredkovateľovi vznikne povinnosť vrátiť alebo zlikvidovať osobné údaje, sprostredkovateľ vráti alebo zlikviduje v</w:t>
      </w:r>
      <w:r>
        <w:t>šetky osobné údaje spracúvané v </w:t>
      </w:r>
      <w:r w:rsidRPr="00114189">
        <w:t>mene prevádzkovateľa, ako aj všetky deriváty vytvorené spracúvaním osobných údajov alebo na základe jeho výsledkov a zabezpečí, aby všetky osobné údaje, vrá</w:t>
      </w:r>
      <w:r>
        <w:t>tane ich kópií, ktoré mu boli v </w:t>
      </w:r>
      <w:r w:rsidRPr="00114189">
        <w:t>súvislosti s touto zmluvou a/alebo základnou zmluvou poskytnuté alebo ktoré získal pri plnení tejto zmluvy a/alebo základnej zmluvy, boli vymazané zo všetkých systémov a prostriedkov sprostredkovateľa. Sprostredkovateľ na žiadosť prevádzkovateľa písomne potvrdí likvidáciu alebo vrátenie osobných údajov v ich plnom rozsahu; písomné potvrdenie sprostredkovateľa obsahuje dátum a čas likvidácie alebo vrátenia osobných údajov.</w:t>
      </w:r>
    </w:p>
    <w:p w14:paraId="3F123605" w14:textId="7FA9A979" w:rsidR="001B7456" w:rsidRPr="00791A48" w:rsidRDefault="005607F8" w:rsidP="00791A48">
      <w:pPr>
        <w:pStyle w:val="Nadpis2"/>
        <w:rPr>
          <w:rFonts w:eastAsia="Calibri"/>
        </w:rPr>
      </w:pPr>
      <w:r w:rsidRPr="00791A48">
        <w:rPr>
          <w:rFonts w:eastAsia="Calibri"/>
        </w:rPr>
        <w:t>6.6</w:t>
      </w:r>
      <w:r w:rsidRPr="00791A48">
        <w:rPr>
          <w:rFonts w:eastAsia="Calibri"/>
        </w:rPr>
        <w:tab/>
      </w:r>
      <w:r w:rsidR="001B7456" w:rsidRPr="00791A48">
        <w:rPr>
          <w:rFonts w:eastAsia="Calibri"/>
        </w:rPr>
        <w:t>Sprostredkovateľ potvrdzuje, že podľa požiadaviek článku 37 až 39 Nariadenia</w:t>
      </w:r>
      <w:r w:rsidR="009B657B" w:rsidRPr="00791A48">
        <w:rPr>
          <w:rFonts w:eastAsia="Calibri"/>
        </w:rPr>
        <w:t xml:space="preserve"> určil </w:t>
      </w:r>
      <w:r w:rsidR="001B7456" w:rsidRPr="00791A48">
        <w:rPr>
          <w:rFonts w:eastAsia="Calibri"/>
        </w:rPr>
        <w:t>zodpovednú osobu (ďalej len „Zodpovedná osoba“)</w:t>
      </w:r>
      <w:r w:rsidR="009B657B" w:rsidRPr="00791A48">
        <w:rPr>
          <w:rFonts w:eastAsia="Calibri"/>
        </w:rPr>
        <w:t xml:space="preserve"> a</w:t>
      </w:r>
      <w:r w:rsidR="0024071A">
        <w:rPr>
          <w:rFonts w:eastAsia="Calibri"/>
        </w:rPr>
        <w:t> </w:t>
      </w:r>
      <w:r w:rsidR="009B657B" w:rsidRPr="00791A48">
        <w:rPr>
          <w:rFonts w:eastAsia="Calibri"/>
        </w:rPr>
        <w:t>v</w:t>
      </w:r>
      <w:r w:rsidR="0024071A">
        <w:rPr>
          <w:rFonts w:eastAsia="Calibri"/>
        </w:rPr>
        <w:t> </w:t>
      </w:r>
      <w:r w:rsidR="001B7456" w:rsidRPr="00791A48">
        <w:rPr>
          <w:rFonts w:eastAsia="Calibri"/>
        </w:rPr>
        <w:t>prípade</w:t>
      </w:r>
      <w:r w:rsidR="009B657B" w:rsidRPr="00791A48">
        <w:rPr>
          <w:rFonts w:eastAsia="Calibri"/>
        </w:rPr>
        <w:t xml:space="preserve">, ak taká povinnosť </w:t>
      </w:r>
      <w:r w:rsidR="000025DF" w:rsidRPr="00791A48">
        <w:rPr>
          <w:rFonts w:eastAsia="Calibri"/>
        </w:rPr>
        <w:lastRenderedPageBreak/>
        <w:t>s</w:t>
      </w:r>
      <w:r w:rsidR="001B7456" w:rsidRPr="00791A48">
        <w:rPr>
          <w:rFonts w:eastAsia="Calibri"/>
        </w:rPr>
        <w:t>prostredkovateľ</w:t>
      </w:r>
      <w:r w:rsidR="009B657B" w:rsidRPr="00791A48">
        <w:rPr>
          <w:rFonts w:eastAsia="Calibri"/>
        </w:rPr>
        <w:t>ovi</w:t>
      </w:r>
      <w:r w:rsidR="001B7456" w:rsidRPr="00791A48">
        <w:rPr>
          <w:rFonts w:eastAsia="Calibri"/>
        </w:rPr>
        <w:t xml:space="preserve"> </w:t>
      </w:r>
      <w:r w:rsidR="009B657B" w:rsidRPr="00791A48">
        <w:rPr>
          <w:rFonts w:eastAsia="Calibri"/>
        </w:rPr>
        <w:t>nevznikla</w:t>
      </w:r>
      <w:r w:rsidR="001B7456" w:rsidRPr="00791A48">
        <w:rPr>
          <w:rFonts w:eastAsia="Calibri"/>
        </w:rPr>
        <w:t xml:space="preserve">, </w:t>
      </w:r>
      <w:r w:rsidR="009B657B" w:rsidRPr="00791A48">
        <w:rPr>
          <w:rFonts w:eastAsia="Calibri"/>
        </w:rPr>
        <w:t xml:space="preserve">potvrdzuje, </w:t>
      </w:r>
      <w:r w:rsidR="001B7456" w:rsidRPr="00791A48">
        <w:rPr>
          <w:rFonts w:eastAsia="Calibri"/>
        </w:rPr>
        <w:t xml:space="preserve">že </w:t>
      </w:r>
      <w:r w:rsidR="009B657B" w:rsidRPr="00791A48">
        <w:rPr>
          <w:rFonts w:eastAsia="Calibri"/>
        </w:rPr>
        <w:t>vy</w:t>
      </w:r>
      <w:r w:rsidR="001B7456" w:rsidRPr="00791A48">
        <w:rPr>
          <w:rFonts w:eastAsia="Calibri"/>
        </w:rPr>
        <w:t>menoval inú kontaktnú osobu pr</w:t>
      </w:r>
      <w:r w:rsidR="006A726D" w:rsidRPr="00791A48">
        <w:rPr>
          <w:rFonts w:eastAsia="Calibri"/>
        </w:rPr>
        <w:t>e</w:t>
      </w:r>
      <w:r w:rsidR="001B7456" w:rsidRPr="00791A48">
        <w:rPr>
          <w:rFonts w:eastAsia="Calibri"/>
        </w:rPr>
        <w:t xml:space="preserve"> agendu ochrany osobných údajov:</w:t>
      </w:r>
    </w:p>
    <w:p w14:paraId="15A9B07B" w14:textId="46E5A631" w:rsidR="00822099" w:rsidRPr="00791A48" w:rsidRDefault="007C3108" w:rsidP="00596A0D">
      <w:pPr>
        <w:pStyle w:val="Bezriadkovania"/>
        <w:ind w:left="568"/>
      </w:pPr>
      <w:r>
        <w:t>Titul, m</w:t>
      </w:r>
      <w:r w:rsidR="001B7456" w:rsidRPr="00791A48">
        <w:t>eno, priezvisko:</w:t>
      </w:r>
      <w:r w:rsidR="005607F8" w:rsidRPr="00791A48">
        <w:tab/>
      </w:r>
      <w:r>
        <w:tab/>
      </w:r>
      <w:r w:rsidR="00C636BB">
        <w:t>.</w:t>
      </w:r>
    </w:p>
    <w:p w14:paraId="5FDA2ADB" w14:textId="7B5F7CB9" w:rsidR="00822099" w:rsidRPr="00791A48" w:rsidRDefault="001B7456" w:rsidP="00DE197F">
      <w:pPr>
        <w:pStyle w:val="Bezriadkovania"/>
        <w:ind w:left="1704" w:hanging="1136"/>
      </w:pPr>
      <w:r w:rsidRPr="00791A48">
        <w:t xml:space="preserve">Funkcia: </w:t>
      </w:r>
      <w:r w:rsidR="005607F8" w:rsidRPr="00791A48">
        <w:tab/>
      </w:r>
      <w:r w:rsidR="00791A48">
        <w:tab/>
      </w:r>
      <w:r w:rsidR="00791A48">
        <w:tab/>
      </w:r>
      <w:r w:rsidR="00791A48">
        <w:tab/>
      </w:r>
      <w:r w:rsidR="007C3108">
        <w:tab/>
      </w:r>
      <w:r w:rsidR="007C3108">
        <w:tab/>
      </w:r>
      <w:r w:rsidR="00C636BB">
        <w:t>.</w:t>
      </w:r>
    </w:p>
    <w:p w14:paraId="579E5976" w14:textId="1F0FEEAF" w:rsidR="00822099" w:rsidRPr="00791A48" w:rsidRDefault="001B7456" w:rsidP="00596A0D">
      <w:pPr>
        <w:pStyle w:val="Bezriadkovania"/>
        <w:ind w:left="568"/>
      </w:pPr>
      <w:r w:rsidRPr="00791A48">
        <w:t xml:space="preserve">Kontaktná adresa: </w:t>
      </w:r>
      <w:r w:rsidR="005607F8" w:rsidRPr="00791A48">
        <w:tab/>
      </w:r>
      <w:r w:rsidR="007C3108">
        <w:tab/>
      </w:r>
      <w:r w:rsidR="007C3108">
        <w:tab/>
      </w:r>
      <w:r w:rsidR="00C636BB">
        <w:rPr>
          <w:rFonts w:cs="Arial"/>
        </w:rPr>
        <w:t>.</w:t>
      </w:r>
    </w:p>
    <w:p w14:paraId="68EB8E1F" w14:textId="408BA2AD" w:rsidR="00822099" w:rsidRPr="00791A48" w:rsidRDefault="001B7456" w:rsidP="00596A0D">
      <w:pPr>
        <w:pStyle w:val="Bezriadkovania"/>
        <w:ind w:left="568"/>
      </w:pPr>
      <w:r w:rsidRPr="00791A48">
        <w:t>Telefón</w:t>
      </w:r>
      <w:r w:rsidR="007C3108">
        <w:t>ne číslo</w:t>
      </w:r>
      <w:r w:rsidRPr="00791A48">
        <w:t xml:space="preserve">: </w:t>
      </w:r>
      <w:r w:rsidR="005607F8" w:rsidRPr="00791A48">
        <w:tab/>
      </w:r>
      <w:r w:rsidR="005607F8" w:rsidRPr="00791A48">
        <w:tab/>
      </w:r>
      <w:r w:rsidR="005607F8" w:rsidRPr="00791A48">
        <w:tab/>
      </w:r>
      <w:r w:rsidR="005607F8" w:rsidRPr="00791A48">
        <w:tab/>
      </w:r>
      <w:r w:rsidR="00C636BB">
        <w:rPr>
          <w:rFonts w:cs="Arial"/>
        </w:rPr>
        <w:t>.</w:t>
      </w:r>
    </w:p>
    <w:p w14:paraId="3552F591" w14:textId="37CC90C0" w:rsidR="001B7456" w:rsidRPr="00DE197F" w:rsidRDefault="001B7456" w:rsidP="00596A0D">
      <w:pPr>
        <w:pStyle w:val="Bezriadkovania"/>
        <w:ind w:left="568"/>
        <w:rPr>
          <w:lang w:val="en-US"/>
        </w:rPr>
      </w:pPr>
      <w:r w:rsidRPr="00791A48">
        <w:t>E-mail</w:t>
      </w:r>
      <w:r w:rsidR="007C3108">
        <w:t>ová adresa</w:t>
      </w:r>
      <w:r w:rsidRPr="00791A48">
        <w:t>:</w:t>
      </w:r>
      <w:r w:rsidR="005607F8" w:rsidRPr="00791A48">
        <w:tab/>
      </w:r>
      <w:r w:rsidR="005607F8" w:rsidRPr="00791A48">
        <w:tab/>
      </w:r>
      <w:r w:rsidR="005607F8" w:rsidRPr="00791A48">
        <w:tab/>
      </w:r>
      <w:r w:rsidR="00C636BB">
        <w:t>.</w:t>
      </w:r>
    </w:p>
    <w:p w14:paraId="4C646CFB" w14:textId="2467C651" w:rsidR="001B7456" w:rsidRPr="00791A48" w:rsidRDefault="005607F8" w:rsidP="00791A48">
      <w:pPr>
        <w:pStyle w:val="Nadpis2"/>
      </w:pPr>
      <w:r w:rsidRPr="00791A48">
        <w:t>6.7</w:t>
      </w:r>
      <w:r w:rsidRPr="00791A48">
        <w:tab/>
        <w:t>A</w:t>
      </w:r>
      <w:r w:rsidR="001B7456" w:rsidRPr="00791A48">
        <w:t xml:space="preserve">kékoľvek zmeny </w:t>
      </w:r>
      <w:r w:rsidR="00271C1E" w:rsidRPr="00791A48">
        <w:t xml:space="preserve">súvisiace so </w:t>
      </w:r>
      <w:r w:rsidR="002E7956" w:rsidRPr="00791A48">
        <w:t>Z</w:t>
      </w:r>
      <w:r w:rsidR="001B7456" w:rsidRPr="00791A48">
        <w:t>odpovedn</w:t>
      </w:r>
      <w:r w:rsidR="00271C1E" w:rsidRPr="00791A48">
        <w:t>ou</w:t>
      </w:r>
      <w:r w:rsidR="001B7456" w:rsidRPr="00791A48">
        <w:t xml:space="preserve"> osob</w:t>
      </w:r>
      <w:r w:rsidR="00271C1E" w:rsidRPr="00791A48">
        <w:t>ou</w:t>
      </w:r>
      <w:r w:rsidR="001B7456" w:rsidRPr="00791A48">
        <w:t xml:space="preserve"> alebo </w:t>
      </w:r>
      <w:r w:rsidR="000025DF" w:rsidRPr="00791A48">
        <w:t xml:space="preserve">inou </w:t>
      </w:r>
      <w:r w:rsidR="001B7456" w:rsidRPr="00791A48">
        <w:t>kontaktn</w:t>
      </w:r>
      <w:r w:rsidR="00271C1E" w:rsidRPr="00791A48">
        <w:t>ou</w:t>
      </w:r>
      <w:r w:rsidR="001B7456" w:rsidRPr="00791A48">
        <w:t xml:space="preserve"> osob</w:t>
      </w:r>
      <w:r w:rsidR="00271C1E" w:rsidRPr="00791A48">
        <w:t>ou</w:t>
      </w:r>
      <w:r w:rsidR="001B7456" w:rsidRPr="00791A48">
        <w:t xml:space="preserve"> pre agendu ochrany osobných údajov </w:t>
      </w:r>
      <w:r w:rsidRPr="00791A48">
        <w:t xml:space="preserve">je sprostredkovateľ povinný do 48 hodín </w:t>
      </w:r>
      <w:r w:rsidR="001B7456" w:rsidRPr="00791A48">
        <w:t xml:space="preserve">písomne </w:t>
      </w:r>
      <w:r w:rsidR="00271C1E" w:rsidRPr="00791A48">
        <w:t xml:space="preserve">oznámiť </w:t>
      </w:r>
      <w:r w:rsidRPr="00791A48">
        <w:t>p</w:t>
      </w:r>
      <w:r w:rsidR="001B7456" w:rsidRPr="00791A48">
        <w:t xml:space="preserve">revádzkovateľovi. Sprostredkovateľ musí mať </w:t>
      </w:r>
      <w:r w:rsidR="00271C1E" w:rsidRPr="00791A48">
        <w:t xml:space="preserve">určenú </w:t>
      </w:r>
      <w:r w:rsidR="002E7956" w:rsidRPr="00791A48">
        <w:t>Z</w:t>
      </w:r>
      <w:r w:rsidR="001B7456" w:rsidRPr="00791A48">
        <w:t xml:space="preserve">odpovednú osobu alebo </w:t>
      </w:r>
      <w:r w:rsidR="000025DF" w:rsidRPr="00791A48">
        <w:t xml:space="preserve">inú </w:t>
      </w:r>
      <w:r w:rsidR="001B7456" w:rsidRPr="00791A48">
        <w:t>kontaktnú osobu pre</w:t>
      </w:r>
      <w:r w:rsidR="00271C1E" w:rsidRPr="00791A48">
        <w:t> </w:t>
      </w:r>
      <w:r w:rsidR="001B7456" w:rsidRPr="00791A48">
        <w:t>agendu ochrany osobných údajov po</w:t>
      </w:r>
      <w:r w:rsidR="00271C1E" w:rsidRPr="00791A48">
        <w:t xml:space="preserve">čas </w:t>
      </w:r>
      <w:r w:rsidR="001B7456" w:rsidRPr="00791A48">
        <w:t>cel</w:t>
      </w:r>
      <w:r w:rsidR="00271C1E" w:rsidRPr="00791A48">
        <w:t xml:space="preserve">ého trvania </w:t>
      </w:r>
      <w:r w:rsidR="001B7456" w:rsidRPr="00791A48">
        <w:t xml:space="preserve">spracúvania osobných údajov </w:t>
      </w:r>
      <w:r w:rsidR="00271C1E" w:rsidRPr="00791A48">
        <w:t xml:space="preserve">v mene </w:t>
      </w:r>
      <w:r w:rsidR="009D0894" w:rsidRPr="00791A48">
        <w:t>p</w:t>
      </w:r>
      <w:r w:rsidR="001B7456" w:rsidRPr="00791A48">
        <w:t xml:space="preserve">revádzkovateľa. </w:t>
      </w:r>
    </w:p>
    <w:p w14:paraId="5459F194" w14:textId="1749E82D" w:rsidR="00B030B1" w:rsidRPr="00791A48" w:rsidRDefault="009D0894" w:rsidP="00791A48">
      <w:pPr>
        <w:pStyle w:val="Nadpis2"/>
      </w:pPr>
      <w:r w:rsidRPr="00791A48">
        <w:t>6.8</w:t>
      </w:r>
      <w:r w:rsidRPr="00791A48">
        <w:tab/>
      </w:r>
      <w:r w:rsidR="00B030B1" w:rsidRPr="00791A48">
        <w:t>Sprostredkovateľ je oprávnený spracúvať osobné údaje</w:t>
      </w:r>
      <w:r w:rsidR="004F6F7A" w:rsidRPr="00791A48">
        <w:t xml:space="preserve"> len na základe pokynov </w:t>
      </w:r>
      <w:r w:rsidRPr="00791A48">
        <w:t>p</w:t>
      </w:r>
      <w:r w:rsidR="004F6F7A" w:rsidRPr="00791A48">
        <w:t>revádzkovateľa s</w:t>
      </w:r>
      <w:r w:rsidRPr="00791A48">
        <w:t> </w:t>
      </w:r>
      <w:r w:rsidR="004F6F7A" w:rsidRPr="00791A48">
        <w:t xml:space="preserve">výnimkou prípadov, keď sa to vyžaduje podľa práva Únie alebo práva členského štátu. Osobné údaje, ktoré </w:t>
      </w:r>
      <w:r w:rsidRPr="00791A48">
        <w:t>s</w:t>
      </w:r>
      <w:r w:rsidR="004F6F7A" w:rsidRPr="00791A48">
        <w:t>prostredkovateľ spracúva v mene prevádzkovateľa, musia byť</w:t>
      </w:r>
    </w:p>
    <w:p w14:paraId="024B7573" w14:textId="0620C10E" w:rsidR="004F6F7A" w:rsidRPr="00791A48" w:rsidRDefault="004F6F7A" w:rsidP="00596A0D">
      <w:pPr>
        <w:pStyle w:val="Odsekzoznamu"/>
      </w:pPr>
      <w:r w:rsidRPr="00791A48">
        <w:t>spracúvané zákonným spôsobom, spravodlivo a transparentne vo vzťahu k dotknutej osobe („zákonnosť, spravodlivosť a transparentnosť“)</w:t>
      </w:r>
      <w:r w:rsidR="009D0894" w:rsidRPr="00791A48">
        <w:t>,</w:t>
      </w:r>
    </w:p>
    <w:p w14:paraId="297597CD" w14:textId="679244F8" w:rsidR="004F6F7A" w:rsidRPr="00791A48" w:rsidRDefault="004F6F7A" w:rsidP="00596A0D">
      <w:pPr>
        <w:pStyle w:val="Odsekzoznamu"/>
      </w:pPr>
      <w:r w:rsidRPr="00791A48">
        <w:t xml:space="preserve">získavané na konkrétne určené, výslovne uvedené a legitímne účely a nesmú </w:t>
      </w:r>
      <w:r w:rsidR="00F541D9" w:rsidRPr="00791A48">
        <w:t>byť</w:t>
      </w:r>
      <w:r w:rsidRPr="00791A48">
        <w:t xml:space="preserve"> ďalej spracúva</w:t>
      </w:r>
      <w:r w:rsidR="00F541D9" w:rsidRPr="00791A48">
        <w:t>né</w:t>
      </w:r>
      <w:r w:rsidRPr="00791A48">
        <w:t xml:space="preserve"> spôsobom, ktorý nie je zlučiteľný s týmito účelmi</w:t>
      </w:r>
      <w:r w:rsidR="009D0894" w:rsidRPr="00791A48">
        <w:t>,</w:t>
      </w:r>
    </w:p>
    <w:p w14:paraId="5FE57660" w14:textId="7614F83F" w:rsidR="00F541D9" w:rsidRPr="00791A48" w:rsidRDefault="004F6F7A" w:rsidP="00596A0D">
      <w:pPr>
        <w:pStyle w:val="Odsekzoznamu"/>
      </w:pPr>
      <w:r w:rsidRPr="00791A48">
        <w:t>primerané, relevantné a obmedzené na rozsah, ktorý je nevyhnutný vzhľadom na účely, na ktoré sa spracúvajú („minimalizácia údajov“)</w:t>
      </w:r>
      <w:r w:rsidR="009D0894" w:rsidRPr="00791A48">
        <w:t>,</w:t>
      </w:r>
    </w:p>
    <w:p w14:paraId="0F1FCB53" w14:textId="7DE72828" w:rsidR="00F541D9" w:rsidRPr="00791A48" w:rsidRDefault="004F6F7A" w:rsidP="00596A0D">
      <w:pPr>
        <w:pStyle w:val="Odsekzoznamu"/>
      </w:pPr>
      <w:r w:rsidRPr="00791A48">
        <w:t>správne a podľa potreby aktualizované; musia sa prijať všetky potrebné opatrenia, aby sa</w:t>
      </w:r>
      <w:r w:rsidR="009D0894" w:rsidRPr="00791A48">
        <w:t> </w:t>
      </w:r>
      <w:r w:rsidRPr="00791A48">
        <w:t>zabezpečilo, že sa osobné údaje, ktoré sú nesprávne z hľadiska účelov, na ktoré sa spracúvajú, bezodkladne vymažú alebo opravia („správnosť“)</w:t>
      </w:r>
      <w:r w:rsidR="009D0894" w:rsidRPr="00791A48">
        <w:t>,</w:t>
      </w:r>
    </w:p>
    <w:p w14:paraId="3057059F" w14:textId="5172109E" w:rsidR="00F541D9" w:rsidRPr="00791A48" w:rsidRDefault="004F6F7A" w:rsidP="00596A0D">
      <w:pPr>
        <w:pStyle w:val="Odsekzoznamu"/>
      </w:pPr>
      <w:r w:rsidRPr="00791A48">
        <w:t>uchovávané vo forme, ktorá umožňuje identifikáciu dotknutých osôb najviac dovtedy, kým je to potrebné na účely, na ktoré sa osobné údaje spracúvajú („minimalizácia uchovávania“)</w:t>
      </w:r>
      <w:r w:rsidR="009D0894" w:rsidRPr="00791A48">
        <w:t>,</w:t>
      </w:r>
    </w:p>
    <w:p w14:paraId="11C85BC8" w14:textId="22C08682" w:rsidR="004F6F7A" w:rsidRPr="00791A48" w:rsidRDefault="004F6F7A" w:rsidP="00596A0D">
      <w:pPr>
        <w:pStyle w:val="Odsekzoznamu"/>
      </w:pPr>
      <w:r w:rsidRPr="00791A48">
        <w:t>spracúvané spôsobom, ktorý zaručuje primeranú bezpečnosť osobných údajov, vrátane ochrany pred neoprávneným alebo nezákonným spracúvaním a náhodnou stratou, zničením alebo poškodením, a to prostredníctvom primeraných technických alebo organizačných opatrení („integrita a dôvernosť“).</w:t>
      </w:r>
    </w:p>
    <w:p w14:paraId="46A09511" w14:textId="095CCFDB" w:rsidR="00B030B1" w:rsidRPr="001C233D" w:rsidRDefault="009D0894" w:rsidP="00791A48">
      <w:pPr>
        <w:pStyle w:val="Nadpis2"/>
      </w:pPr>
      <w:r w:rsidRPr="001C233D">
        <w:t>6.9</w:t>
      </w:r>
      <w:r w:rsidRPr="001C233D">
        <w:tab/>
      </w:r>
      <w:r w:rsidR="00B030B1" w:rsidRPr="001C233D">
        <w:t>Sprostredkovateľ sa zaväzuje</w:t>
      </w:r>
      <w:r w:rsidR="006D61A8" w:rsidRPr="001C233D">
        <w:t>, že</w:t>
      </w:r>
      <w:r w:rsidR="00B030B1" w:rsidRPr="001C233D">
        <w:t xml:space="preserve"> spracúvan</w:t>
      </w:r>
      <w:r w:rsidR="00F541D9" w:rsidRPr="001C233D">
        <w:t xml:space="preserve">ím </w:t>
      </w:r>
      <w:r w:rsidR="00B030B1" w:rsidRPr="001C233D">
        <w:t>osobn</w:t>
      </w:r>
      <w:r w:rsidR="00F541D9" w:rsidRPr="001C233D">
        <w:t xml:space="preserve">ých </w:t>
      </w:r>
      <w:r w:rsidR="00B030B1" w:rsidRPr="001C233D">
        <w:t>údaj</w:t>
      </w:r>
      <w:r w:rsidR="00F541D9" w:rsidRPr="001C233D">
        <w:t xml:space="preserve">ov alebo v súvislosti s týmto spracúvaním </w:t>
      </w:r>
      <w:r w:rsidR="006D61A8" w:rsidRPr="001C233D">
        <w:t xml:space="preserve">nebude </w:t>
      </w:r>
      <w:r w:rsidR="00B030B1" w:rsidRPr="001C233D">
        <w:t xml:space="preserve">poškodzovať </w:t>
      </w:r>
      <w:r w:rsidR="006D61A8" w:rsidRPr="001C233D">
        <w:t>a</w:t>
      </w:r>
      <w:r w:rsidR="00F541D9" w:rsidRPr="001C233D">
        <w:t xml:space="preserve">lebo </w:t>
      </w:r>
      <w:r w:rsidR="006D61A8" w:rsidRPr="001C233D">
        <w:t xml:space="preserve">ohrozovať </w:t>
      </w:r>
      <w:r w:rsidR="00B030B1" w:rsidRPr="001C233D">
        <w:t xml:space="preserve">práva a právom chránené záujmy </w:t>
      </w:r>
      <w:r w:rsidR="00F541D9" w:rsidRPr="001C233D">
        <w:t xml:space="preserve">dotknutých osôb, najmä </w:t>
      </w:r>
      <w:r w:rsidR="00B030B1" w:rsidRPr="001C233D">
        <w:t>nebude neoprávnene zasahovať do</w:t>
      </w:r>
      <w:r w:rsidR="00826B0C">
        <w:t xml:space="preserve"> ich</w:t>
      </w:r>
      <w:r w:rsidR="00B030B1" w:rsidRPr="001C233D">
        <w:t xml:space="preserve"> práva na ochranu osobnosti a súkromia.</w:t>
      </w:r>
    </w:p>
    <w:p w14:paraId="3019CAFB" w14:textId="5C7E92B8" w:rsidR="001F0E7D" w:rsidRPr="001C233D" w:rsidRDefault="009D0894" w:rsidP="00791A48">
      <w:pPr>
        <w:pStyle w:val="Nadpis2"/>
      </w:pPr>
      <w:r w:rsidRPr="001C233D">
        <w:t>6.10</w:t>
      </w:r>
      <w:r w:rsidRPr="001C233D">
        <w:tab/>
      </w:r>
      <w:r w:rsidR="00F541D9" w:rsidRPr="001C233D">
        <w:t xml:space="preserve">Osobné údaje spracúvané v mene </w:t>
      </w:r>
      <w:r w:rsidRPr="001C233D">
        <w:t>p</w:t>
      </w:r>
      <w:r w:rsidR="00F541D9" w:rsidRPr="001C233D">
        <w:t xml:space="preserve">revádzkovateľa nesmie </w:t>
      </w:r>
      <w:r w:rsidRPr="001C233D">
        <w:t>s</w:t>
      </w:r>
      <w:r w:rsidR="001F0E7D" w:rsidRPr="001C233D">
        <w:t xml:space="preserve">prostredkovateľ </w:t>
      </w:r>
      <w:r w:rsidR="00F7169A" w:rsidRPr="001C233D">
        <w:t xml:space="preserve">bez </w:t>
      </w:r>
      <w:r w:rsidR="00826B0C">
        <w:t xml:space="preserve">predchádzajúceho </w:t>
      </w:r>
      <w:r w:rsidR="00F7169A" w:rsidRPr="001C233D">
        <w:t xml:space="preserve">pokynu alebo súhlasu </w:t>
      </w:r>
      <w:r w:rsidRPr="001C233D">
        <w:t>p</w:t>
      </w:r>
      <w:r w:rsidR="00F7169A" w:rsidRPr="001C233D">
        <w:t xml:space="preserve">revádzkovateľa </w:t>
      </w:r>
      <w:r w:rsidR="001F0E7D" w:rsidRPr="001C233D">
        <w:t xml:space="preserve">poskytnúť </w:t>
      </w:r>
      <w:r w:rsidR="00F541D9" w:rsidRPr="001C233D">
        <w:t xml:space="preserve">žiadnej </w:t>
      </w:r>
      <w:r w:rsidR="001F0E7D" w:rsidRPr="001C233D">
        <w:t xml:space="preserve">tretej </w:t>
      </w:r>
      <w:r w:rsidR="00F7169A" w:rsidRPr="001C233D">
        <w:t xml:space="preserve">strane </w:t>
      </w:r>
      <w:r w:rsidR="001F0E7D" w:rsidRPr="001C233D">
        <w:t xml:space="preserve">s výnimkou prípadov, kedy </w:t>
      </w:r>
      <w:r w:rsidR="00F7169A" w:rsidRPr="001C233D">
        <w:t xml:space="preserve">taká </w:t>
      </w:r>
      <w:r w:rsidR="001F0E7D" w:rsidRPr="001C233D">
        <w:t>povinn</w:t>
      </w:r>
      <w:r w:rsidR="00F7169A" w:rsidRPr="001C233D">
        <w:t>osť</w:t>
      </w:r>
      <w:r w:rsidR="001F0E7D" w:rsidRPr="001C233D">
        <w:t xml:space="preserve"> </w:t>
      </w:r>
      <w:r w:rsidR="00F7169A" w:rsidRPr="001C233D">
        <w:t xml:space="preserve">vyplýva zo všeobecne záväzného </w:t>
      </w:r>
      <w:r w:rsidR="001F0E7D" w:rsidRPr="001C233D">
        <w:t>právneho predpisu</w:t>
      </w:r>
      <w:r w:rsidR="00F7169A" w:rsidRPr="001C233D">
        <w:t>.</w:t>
      </w:r>
    </w:p>
    <w:p w14:paraId="0D35315C" w14:textId="394D51AF" w:rsidR="001F0E7D" w:rsidRPr="001C233D" w:rsidRDefault="009D0894" w:rsidP="00791A48">
      <w:pPr>
        <w:pStyle w:val="Nadpis2"/>
        <w:rPr>
          <w:i/>
        </w:rPr>
      </w:pPr>
      <w:r w:rsidRPr="001C233D">
        <w:t>6.11</w:t>
      </w:r>
      <w:r w:rsidRPr="001C233D">
        <w:tab/>
      </w:r>
      <w:r w:rsidR="00F53E85" w:rsidRPr="001C233D">
        <w:t>Prenos osobných údajov do tretej krajiny je podmienený dodržaním podmienok ustanovených v</w:t>
      </w:r>
      <w:r w:rsidRPr="001C233D">
        <w:t> </w:t>
      </w:r>
      <w:r w:rsidR="00F53E85" w:rsidRPr="001C233D">
        <w:t>článkoch 44 až 49 Nariadenia</w:t>
      </w:r>
      <w:r w:rsidRPr="001C233D">
        <w:t>. S</w:t>
      </w:r>
      <w:r w:rsidR="00F53E85" w:rsidRPr="001C233D">
        <w:t xml:space="preserve">prostredkovateľ je povinný splniť aj ďalšie požiadavky smerujúce k tomu, aby bol prenos osobných údajov v plnom súlade s bezpečnostnými štandardmi </w:t>
      </w:r>
      <w:r w:rsidRPr="001C233D">
        <w:t>p</w:t>
      </w:r>
      <w:r w:rsidR="00F53E85" w:rsidRPr="001C233D">
        <w:t xml:space="preserve">revádzkovateľa. </w:t>
      </w:r>
      <w:r w:rsidR="001F0E7D" w:rsidRPr="001C233D">
        <w:t xml:space="preserve">Sprostredkovateľ </w:t>
      </w:r>
      <w:r w:rsidR="003A72AC" w:rsidRPr="001C233D">
        <w:t>berie na vedomie</w:t>
      </w:r>
      <w:r w:rsidR="001F0E7D" w:rsidRPr="001C233D">
        <w:t xml:space="preserve">, že </w:t>
      </w:r>
      <w:r w:rsidR="006D61A8" w:rsidRPr="001C233D">
        <w:t xml:space="preserve">ani </w:t>
      </w:r>
      <w:r w:rsidR="001F0E7D" w:rsidRPr="001C233D">
        <w:t>on</w:t>
      </w:r>
      <w:r w:rsidR="006D61A8" w:rsidRPr="001C233D">
        <w:t>,</w:t>
      </w:r>
      <w:r w:rsidR="001F0E7D" w:rsidRPr="001C233D">
        <w:t xml:space="preserve"> ani jeho sprostredkovateľ (ak </w:t>
      </w:r>
      <w:r w:rsidR="006D61A8" w:rsidRPr="001C233D">
        <w:t xml:space="preserve">ďalšieho sprostredkovateľa </w:t>
      </w:r>
      <w:r w:rsidRPr="001C233D">
        <w:t>p</w:t>
      </w:r>
      <w:r w:rsidR="001F0E7D" w:rsidRPr="001C233D">
        <w:t xml:space="preserve">revádzkovateľ povolil) </w:t>
      </w:r>
      <w:r w:rsidR="003A72AC" w:rsidRPr="001C233D">
        <w:t xml:space="preserve">nesmie </w:t>
      </w:r>
      <w:r w:rsidR="00E605C6" w:rsidRPr="001C233D">
        <w:t xml:space="preserve">bez predchádzajúceho pokynu alebo súhlasu </w:t>
      </w:r>
      <w:r w:rsidRPr="001C233D">
        <w:t>p</w:t>
      </w:r>
      <w:r w:rsidR="00E605C6" w:rsidRPr="001C233D">
        <w:t>revádzkovateľa poskytn</w:t>
      </w:r>
      <w:r w:rsidR="003A72AC" w:rsidRPr="001C233D">
        <w:t>úť</w:t>
      </w:r>
      <w:r w:rsidR="00E605C6" w:rsidRPr="001C233D">
        <w:t xml:space="preserve"> </w:t>
      </w:r>
      <w:r w:rsidR="001F0E7D" w:rsidRPr="001C233D">
        <w:t xml:space="preserve">osobné údaje </w:t>
      </w:r>
      <w:r w:rsidR="003A72AC" w:rsidRPr="001C233D">
        <w:t>akémukoľvek</w:t>
      </w:r>
      <w:r w:rsidR="00E605C6" w:rsidRPr="001C233D">
        <w:t xml:space="preserve"> príjemcovi v tretej krajine.</w:t>
      </w:r>
    </w:p>
    <w:p w14:paraId="6818409B" w14:textId="47EAC5AF" w:rsidR="001F0E7D" w:rsidRPr="001C233D" w:rsidRDefault="009D0894" w:rsidP="00791A48">
      <w:pPr>
        <w:pStyle w:val="Nadpis2"/>
        <w:rPr>
          <w:i/>
        </w:rPr>
      </w:pPr>
      <w:r w:rsidRPr="001C233D">
        <w:t>6.12</w:t>
      </w:r>
      <w:r w:rsidRPr="001C233D">
        <w:tab/>
      </w:r>
      <w:r w:rsidR="0082696D" w:rsidRPr="001C233D">
        <w:t>Sprostredkovateľ je povinn</w:t>
      </w:r>
      <w:r w:rsidR="00D43A78" w:rsidRPr="001C233D">
        <w:t>ý</w:t>
      </w:r>
      <w:r w:rsidR="0082696D" w:rsidRPr="001C233D">
        <w:t xml:space="preserve"> </w:t>
      </w:r>
      <w:r w:rsidR="00F53E85" w:rsidRPr="001C233D">
        <w:t xml:space="preserve">bezodkladne a v plnom rozsahu </w:t>
      </w:r>
      <w:r w:rsidR="0082696D" w:rsidRPr="001C233D">
        <w:t xml:space="preserve">reagovať na akékoľvek </w:t>
      </w:r>
      <w:r w:rsidR="00D43A78" w:rsidRPr="001C233D">
        <w:t>žiadosti</w:t>
      </w:r>
      <w:r w:rsidR="0082696D" w:rsidRPr="001C233D">
        <w:t xml:space="preserve"> </w:t>
      </w:r>
      <w:r w:rsidRPr="001C233D">
        <w:t>p</w:t>
      </w:r>
      <w:r w:rsidR="0082696D" w:rsidRPr="001C233D">
        <w:t>revádzkovateľa alebo orgánu verejnej moci</w:t>
      </w:r>
      <w:r w:rsidR="00651E71" w:rsidRPr="001C233D">
        <w:t xml:space="preserve"> (vrátane </w:t>
      </w:r>
      <w:r w:rsidR="0082696D" w:rsidRPr="001C233D">
        <w:t xml:space="preserve">Úradu na ochranu osobných údajov </w:t>
      </w:r>
      <w:r w:rsidR="00651E71" w:rsidRPr="001C233D">
        <w:t xml:space="preserve">Slovenskej republiky) </w:t>
      </w:r>
      <w:r w:rsidR="0082696D" w:rsidRPr="001C233D">
        <w:t>týkajúc</w:t>
      </w:r>
      <w:r w:rsidR="00651E71" w:rsidRPr="001C233D">
        <w:t>e</w:t>
      </w:r>
      <w:r w:rsidR="0082696D" w:rsidRPr="001C233D">
        <w:t xml:space="preserve"> sa spracúv</w:t>
      </w:r>
      <w:r w:rsidR="002A0CD0">
        <w:t>ania a ochrany osobných údajov.</w:t>
      </w:r>
    </w:p>
    <w:p w14:paraId="646654EE" w14:textId="475544DD" w:rsidR="0082696D" w:rsidRPr="001C233D" w:rsidRDefault="009D0894" w:rsidP="00791A48">
      <w:pPr>
        <w:pStyle w:val="Nadpis2"/>
      </w:pPr>
      <w:r w:rsidRPr="001C233D">
        <w:t>6.13</w:t>
      </w:r>
      <w:r w:rsidRPr="001C233D">
        <w:tab/>
      </w:r>
      <w:r w:rsidR="0082696D" w:rsidRPr="001C233D">
        <w:t xml:space="preserve">Sprostredkovateľ je povinný do 24 hodín oznámiť </w:t>
      </w:r>
      <w:r w:rsidRPr="001C233D">
        <w:t>p</w:t>
      </w:r>
      <w:r w:rsidR="0082696D" w:rsidRPr="001C233D">
        <w:t>revádzkovateľ</w:t>
      </w:r>
      <w:r w:rsidR="00D43A78" w:rsidRPr="001C233D">
        <w:t>ovi</w:t>
      </w:r>
      <w:r w:rsidR="0082696D" w:rsidRPr="001C233D">
        <w:t xml:space="preserve">, že </w:t>
      </w:r>
      <w:proofErr w:type="spellStart"/>
      <w:r w:rsidR="0082696D" w:rsidRPr="001C233D">
        <w:t>obdržal</w:t>
      </w:r>
      <w:proofErr w:type="spellEnd"/>
      <w:r w:rsidR="0082696D" w:rsidRPr="001C233D">
        <w:t xml:space="preserve"> predvolanie alebo súdny alebo správny príkaz orgánu verejnej moci požadujúci prístup k osobným údajom </w:t>
      </w:r>
      <w:r w:rsidRPr="001C233D">
        <w:t>spracúvaným v mene p</w:t>
      </w:r>
      <w:r w:rsidR="0082696D" w:rsidRPr="001C233D">
        <w:t xml:space="preserve">revádzkovateľa, alebo ich predloženie. </w:t>
      </w:r>
      <w:r w:rsidR="00745C98" w:rsidRPr="001C233D">
        <w:t>Pri nadväzných úkonoch prevádzkovateľa je </w:t>
      </w:r>
      <w:r w:rsidRPr="001C233D">
        <w:t>s</w:t>
      </w:r>
      <w:r w:rsidR="0082696D" w:rsidRPr="001C233D">
        <w:t xml:space="preserve">prostredkovateľ </w:t>
      </w:r>
      <w:r w:rsidR="00D43A78" w:rsidRPr="001C233D">
        <w:t xml:space="preserve">povinný </w:t>
      </w:r>
      <w:r w:rsidR="0082696D" w:rsidRPr="001C233D">
        <w:t>poskyt</w:t>
      </w:r>
      <w:r w:rsidR="00745C98" w:rsidRPr="001C233D">
        <w:t>ovať p</w:t>
      </w:r>
      <w:r w:rsidR="00D43A78" w:rsidRPr="001C233D">
        <w:t xml:space="preserve">revádzkovateľovi </w:t>
      </w:r>
      <w:r w:rsidR="0082696D" w:rsidRPr="001C233D">
        <w:t xml:space="preserve">všetku </w:t>
      </w:r>
      <w:r w:rsidR="00D43A78" w:rsidRPr="001C233D">
        <w:t>potrebnú</w:t>
      </w:r>
      <w:r w:rsidR="0082696D" w:rsidRPr="001C233D">
        <w:t xml:space="preserve"> súčinnosť</w:t>
      </w:r>
      <w:r w:rsidR="00D43A78" w:rsidRPr="001C233D">
        <w:t>.</w:t>
      </w:r>
    </w:p>
    <w:p w14:paraId="5C913F32" w14:textId="1AF8A9AB" w:rsidR="002738BB" w:rsidRPr="001C233D" w:rsidRDefault="00745C98" w:rsidP="00791A48">
      <w:pPr>
        <w:pStyle w:val="Nadpis2"/>
      </w:pPr>
      <w:r w:rsidRPr="001C233D">
        <w:lastRenderedPageBreak/>
        <w:t>6.14</w:t>
      </w:r>
      <w:r w:rsidRPr="001C233D">
        <w:tab/>
      </w:r>
      <w:r w:rsidR="0082696D" w:rsidRPr="001C233D">
        <w:t xml:space="preserve">Sprostredkovateľ je povinný bezodkladne, najneskôr </w:t>
      </w:r>
      <w:r w:rsidR="00D43A78" w:rsidRPr="001C233D">
        <w:t xml:space="preserve">však </w:t>
      </w:r>
      <w:r w:rsidR="0082696D" w:rsidRPr="001C233D">
        <w:t xml:space="preserve">do 3 pracovných dní oznámiť </w:t>
      </w:r>
      <w:r w:rsidRPr="001C233D">
        <w:t>p</w:t>
      </w:r>
      <w:r w:rsidR="0082696D" w:rsidRPr="001C233D">
        <w:t>revádzkovateľov</w:t>
      </w:r>
      <w:r w:rsidR="00F27D52" w:rsidRPr="001C233D">
        <w:t>i</w:t>
      </w:r>
      <w:r w:rsidR="00AD60FD" w:rsidRPr="001C233D">
        <w:t xml:space="preserve">, že </w:t>
      </w:r>
      <w:proofErr w:type="spellStart"/>
      <w:r w:rsidR="00AD60FD" w:rsidRPr="001C233D">
        <w:t>obdržal</w:t>
      </w:r>
      <w:proofErr w:type="spellEnd"/>
      <w:r w:rsidR="00AD60FD" w:rsidRPr="001C233D">
        <w:t xml:space="preserve"> ž</w:t>
      </w:r>
      <w:r w:rsidR="0082696D" w:rsidRPr="001C233D">
        <w:t>iados</w:t>
      </w:r>
      <w:r w:rsidR="00AD60FD" w:rsidRPr="001C233D">
        <w:t>ť</w:t>
      </w:r>
      <w:r w:rsidR="0082696D" w:rsidRPr="001C233D">
        <w:t>, sťažnos</w:t>
      </w:r>
      <w:r w:rsidR="00AD60FD" w:rsidRPr="001C233D">
        <w:t>ť</w:t>
      </w:r>
      <w:r w:rsidR="0082696D" w:rsidRPr="001C233D">
        <w:t>, oznámeni</w:t>
      </w:r>
      <w:r w:rsidR="00AD60FD" w:rsidRPr="001C233D">
        <w:t>e</w:t>
      </w:r>
      <w:r w:rsidR="0082696D" w:rsidRPr="001C233D">
        <w:t xml:space="preserve"> </w:t>
      </w:r>
      <w:r w:rsidR="00AD60FD" w:rsidRPr="001C233D">
        <w:t xml:space="preserve">alebo akýkoľvek iný podnet </w:t>
      </w:r>
      <w:r w:rsidR="0082696D" w:rsidRPr="001C233D">
        <w:t>dotknut</w:t>
      </w:r>
      <w:r w:rsidR="00AD60FD" w:rsidRPr="001C233D">
        <w:t>ej</w:t>
      </w:r>
      <w:r w:rsidR="0082696D" w:rsidRPr="001C233D">
        <w:t xml:space="preserve"> os</w:t>
      </w:r>
      <w:r w:rsidR="00AD60FD" w:rsidRPr="001C233D">
        <w:t>oby</w:t>
      </w:r>
      <w:r w:rsidR="00F27D52" w:rsidRPr="001C233D">
        <w:t xml:space="preserve"> súvis</w:t>
      </w:r>
      <w:r w:rsidR="00AD60FD" w:rsidRPr="001C233D">
        <w:t>iaci</w:t>
      </w:r>
      <w:r w:rsidR="00F27D52" w:rsidRPr="001C233D">
        <w:t xml:space="preserve"> so</w:t>
      </w:r>
      <w:r w:rsidR="00AD60FD" w:rsidRPr="001C233D">
        <w:t> </w:t>
      </w:r>
      <w:r w:rsidR="00F27D52" w:rsidRPr="001C233D">
        <w:t xml:space="preserve">spracúvaním osobných údajov na základe tejto </w:t>
      </w:r>
      <w:r w:rsidR="00AD60FD" w:rsidRPr="001C233D">
        <w:t>z</w:t>
      </w:r>
      <w:r w:rsidR="00F27D52" w:rsidRPr="001C233D">
        <w:t>mluvy</w:t>
      </w:r>
      <w:r w:rsidR="00AD60FD" w:rsidRPr="001C233D">
        <w:t xml:space="preserve">, </w:t>
      </w:r>
      <w:r w:rsidRPr="001C233D">
        <w:t xml:space="preserve">doručiť </w:t>
      </w:r>
      <w:r w:rsidR="00AD60FD" w:rsidRPr="001C233D">
        <w:t xml:space="preserve">prevádzkovateľovi </w:t>
      </w:r>
      <w:r w:rsidRPr="001C233D">
        <w:t>kópie relevantných dokumentov</w:t>
      </w:r>
      <w:r w:rsidR="00AD60FD" w:rsidRPr="001C233D">
        <w:t xml:space="preserve"> </w:t>
      </w:r>
      <w:r w:rsidR="00F27D52" w:rsidRPr="001C233D">
        <w:t>a</w:t>
      </w:r>
      <w:r w:rsidR="00AD60FD" w:rsidRPr="001C233D">
        <w:t xml:space="preserve"> nadväzne </w:t>
      </w:r>
      <w:r w:rsidR="00F27D52" w:rsidRPr="001C233D">
        <w:t>postupovať podľa pokynov prevádzkovateľa. Sprostredkovateľ je</w:t>
      </w:r>
      <w:r w:rsidR="00AD60FD" w:rsidRPr="001C233D">
        <w:t xml:space="preserve"> súčasne </w:t>
      </w:r>
      <w:r w:rsidR="00F27D52" w:rsidRPr="001C233D">
        <w:t xml:space="preserve">povinný </w:t>
      </w:r>
      <w:r w:rsidR="00AD60FD" w:rsidRPr="001C233D">
        <w:t xml:space="preserve">poskytovať </w:t>
      </w:r>
      <w:r w:rsidR="00F27D52" w:rsidRPr="001C233D">
        <w:t xml:space="preserve">prevádzkovateľovi </w:t>
      </w:r>
      <w:r w:rsidR="00AD60FD" w:rsidRPr="001C233D">
        <w:t xml:space="preserve">potrebnú </w:t>
      </w:r>
      <w:r w:rsidR="00F27D52" w:rsidRPr="001C233D">
        <w:t xml:space="preserve">súčinnosť </w:t>
      </w:r>
      <w:r w:rsidR="00AD60FD" w:rsidRPr="001C233D">
        <w:t>súvisiacu s </w:t>
      </w:r>
      <w:r w:rsidR="00F27D52" w:rsidRPr="001C233D">
        <w:t>vybav</w:t>
      </w:r>
      <w:r w:rsidR="00AD60FD" w:rsidRPr="001C233D">
        <w:t xml:space="preserve">ovaním </w:t>
      </w:r>
      <w:r w:rsidR="00F27D52" w:rsidRPr="001C233D">
        <w:t>ak</w:t>
      </w:r>
      <w:r w:rsidR="00AD60FD" w:rsidRPr="001C233D">
        <w:t xml:space="preserve">éhokoľvek podnetu dotknutej osoby, </w:t>
      </w:r>
      <w:r w:rsidR="00F27D52" w:rsidRPr="001C233D">
        <w:t>ktor</w:t>
      </w:r>
      <w:r w:rsidR="00AD60FD" w:rsidRPr="001C233D">
        <w:t>ý</w:t>
      </w:r>
      <w:r w:rsidR="00F27D52" w:rsidRPr="001C233D">
        <w:t xml:space="preserve"> </w:t>
      </w:r>
      <w:proofErr w:type="spellStart"/>
      <w:r w:rsidR="00AD60FD" w:rsidRPr="001C233D">
        <w:t>obdržal</w:t>
      </w:r>
      <w:proofErr w:type="spellEnd"/>
      <w:r w:rsidR="00AD60FD" w:rsidRPr="001C233D">
        <w:t xml:space="preserve"> </w:t>
      </w:r>
      <w:r w:rsidR="00F27D52" w:rsidRPr="001C233D">
        <w:t>prevádzkovateľ alebo sprostredkovateľ</w:t>
      </w:r>
      <w:r w:rsidR="00AD60FD" w:rsidRPr="001C233D">
        <w:t xml:space="preserve"> a ktorý sa týka </w:t>
      </w:r>
      <w:r w:rsidR="00F27D52" w:rsidRPr="001C233D">
        <w:t>práv dotknutých osôb</w:t>
      </w:r>
      <w:r w:rsidR="009D17BF" w:rsidRPr="001C233D">
        <w:t xml:space="preserve"> v zmysle čl. 12 až 22 Nariadenia</w:t>
      </w:r>
      <w:r w:rsidR="00F27D52" w:rsidRPr="001C233D">
        <w:t>.</w:t>
      </w:r>
    </w:p>
    <w:p w14:paraId="25054504" w14:textId="10EDF16F" w:rsidR="00E2011E" w:rsidRPr="001C233D" w:rsidRDefault="00AD60FD" w:rsidP="00791A48">
      <w:pPr>
        <w:pStyle w:val="Nadpis2"/>
      </w:pPr>
      <w:r w:rsidRPr="001C233D">
        <w:t>6.15</w:t>
      </w:r>
      <w:r w:rsidRPr="001C233D">
        <w:tab/>
      </w:r>
      <w:r w:rsidR="00F27D52" w:rsidRPr="001C233D">
        <w:t xml:space="preserve">Sprostredkovateľ je povinný </w:t>
      </w:r>
      <w:r w:rsidRPr="001C233D">
        <w:t xml:space="preserve">bezodkladne </w:t>
      </w:r>
      <w:r w:rsidR="00F27D52" w:rsidRPr="001C233D">
        <w:t xml:space="preserve">informovať </w:t>
      </w:r>
      <w:r w:rsidRPr="001C233D">
        <w:t>p</w:t>
      </w:r>
      <w:r w:rsidR="00F27D52" w:rsidRPr="001C233D">
        <w:t xml:space="preserve">revádzkovateľa o akýchkoľvek </w:t>
      </w:r>
      <w:r w:rsidR="00306D40" w:rsidRPr="001C233D">
        <w:t>excesoch</w:t>
      </w:r>
      <w:r w:rsidR="00F27D52" w:rsidRPr="001C233D">
        <w:t xml:space="preserve"> </w:t>
      </w:r>
      <w:r w:rsidR="00306D40" w:rsidRPr="001C233D">
        <w:t xml:space="preserve">z riadneho </w:t>
      </w:r>
      <w:r w:rsidR="00F27D52" w:rsidRPr="001C233D">
        <w:t>plnen</w:t>
      </w:r>
      <w:r w:rsidR="00306D40" w:rsidRPr="001C233D">
        <w:t>ia</w:t>
      </w:r>
      <w:r w:rsidR="00F27D52" w:rsidRPr="001C233D">
        <w:t xml:space="preserve"> tejto </w:t>
      </w:r>
      <w:r w:rsidR="00882219" w:rsidRPr="001C233D">
        <w:t>z</w:t>
      </w:r>
      <w:r w:rsidR="00F27D52" w:rsidRPr="001C233D">
        <w:t xml:space="preserve">mluvy, </w:t>
      </w:r>
      <w:r w:rsidR="00882219" w:rsidRPr="001C233D">
        <w:t xml:space="preserve">najmä </w:t>
      </w:r>
      <w:r w:rsidR="00306D40" w:rsidRPr="001C233D">
        <w:t xml:space="preserve">(no nielen) </w:t>
      </w:r>
      <w:r w:rsidR="00F27D52" w:rsidRPr="001C233D">
        <w:t>o okolnostiach týkajúcich sa</w:t>
      </w:r>
      <w:r w:rsidR="00D43A78" w:rsidRPr="001C233D">
        <w:t> </w:t>
      </w:r>
      <w:r w:rsidR="00F27D52" w:rsidRPr="001C233D">
        <w:t>závažného porušenia povinnosti sprostredkovateľa pri spracúvaní a ochrane osobných údajov</w:t>
      </w:r>
      <w:r w:rsidR="00D43A78" w:rsidRPr="001C233D">
        <w:t>.</w:t>
      </w:r>
      <w:r w:rsidR="00F27D52" w:rsidRPr="001C233D">
        <w:t xml:space="preserve"> </w:t>
      </w:r>
      <w:r w:rsidR="0022516A" w:rsidRPr="001C233D">
        <w:t>Následky uvedených excesov a príčiny ich vzniku odstraňujú zmluvné strany spoločne prostredníctvom účinných ochranných alebo nápravných opatrení</w:t>
      </w:r>
      <w:r w:rsidR="00E2011E" w:rsidRPr="001C233D">
        <w:t>.</w:t>
      </w:r>
    </w:p>
    <w:p w14:paraId="161C0746" w14:textId="30299CFA" w:rsidR="002738BB" w:rsidRPr="001C233D" w:rsidRDefault="00E2011E" w:rsidP="00791A48">
      <w:pPr>
        <w:pStyle w:val="Nadpis2"/>
      </w:pPr>
      <w:r w:rsidRPr="001C233D">
        <w:t>6.16</w:t>
      </w:r>
      <w:r w:rsidRPr="001C233D">
        <w:tab/>
        <w:t>Sprostredkovateľ je povinný</w:t>
      </w:r>
    </w:p>
    <w:p w14:paraId="5DE34FD3" w14:textId="3FEE1C86" w:rsidR="00E92FE0" w:rsidRPr="006E78E7" w:rsidRDefault="00E92FE0" w:rsidP="006E78E7">
      <w:pPr>
        <w:pStyle w:val="Odsekzoznamu"/>
        <w:numPr>
          <w:ilvl w:val="0"/>
          <w:numId w:val="11"/>
        </w:numPr>
        <w:rPr>
          <w:rStyle w:val="Zkladntext85bodov"/>
          <w:rFonts w:ascii="Arial" w:eastAsia="FrutigerLTPro-LightCn" w:hAnsi="Arial" w:cs="Arial"/>
          <w:color w:val="000000" w:themeColor="text1"/>
          <w:sz w:val="22"/>
          <w:szCs w:val="22"/>
        </w:rPr>
      </w:pPr>
      <w:r w:rsidRPr="006E78E7">
        <w:rPr>
          <w:rStyle w:val="Zkladntext85bodov"/>
          <w:rFonts w:ascii="Arial" w:eastAsiaTheme="minorHAnsi" w:hAnsi="Arial" w:cs="Arial"/>
          <w:color w:val="auto"/>
          <w:sz w:val="22"/>
          <w:szCs w:val="22"/>
        </w:rPr>
        <w:t>pomáhať</w:t>
      </w:r>
      <w:r w:rsidRPr="006E78E7">
        <w:rPr>
          <w:rStyle w:val="Zkladntext85bodov"/>
          <w:rFonts w:ascii="Arial" w:hAnsi="Arial" w:cs="Arial"/>
          <w:color w:val="000000" w:themeColor="text1"/>
          <w:sz w:val="22"/>
          <w:szCs w:val="22"/>
        </w:rPr>
        <w:t xml:space="preserve"> </w:t>
      </w:r>
      <w:r w:rsidR="00882219" w:rsidRPr="006E78E7">
        <w:rPr>
          <w:rStyle w:val="Zkladntext85bodov"/>
          <w:rFonts w:ascii="Arial" w:hAnsi="Arial" w:cs="Arial"/>
          <w:color w:val="000000" w:themeColor="text1"/>
          <w:sz w:val="22"/>
          <w:szCs w:val="22"/>
        </w:rPr>
        <w:t>p</w:t>
      </w:r>
      <w:r w:rsidRPr="006E78E7">
        <w:rPr>
          <w:rStyle w:val="Zkladntext85bodov"/>
          <w:rFonts w:ascii="Arial" w:hAnsi="Arial" w:cs="Arial"/>
          <w:color w:val="000000" w:themeColor="text1"/>
          <w:sz w:val="22"/>
          <w:szCs w:val="22"/>
        </w:rPr>
        <w:t>revádzkovateľovi pri plnen</w:t>
      </w:r>
      <w:r w:rsidR="008A1073" w:rsidRPr="006E78E7">
        <w:rPr>
          <w:rStyle w:val="Zkladntext85bodov"/>
          <w:rFonts w:ascii="Arial" w:hAnsi="Arial" w:cs="Arial"/>
          <w:color w:val="000000" w:themeColor="text1"/>
          <w:sz w:val="22"/>
          <w:szCs w:val="22"/>
        </w:rPr>
        <w:t>í</w:t>
      </w:r>
      <w:r w:rsidRPr="006E78E7">
        <w:rPr>
          <w:rStyle w:val="Zkladntext85bodov"/>
          <w:rFonts w:ascii="Arial" w:hAnsi="Arial" w:cs="Arial"/>
          <w:color w:val="000000" w:themeColor="text1"/>
          <w:sz w:val="22"/>
          <w:szCs w:val="22"/>
        </w:rPr>
        <w:t xml:space="preserve"> povinností podľa článkov 32 až 36 Nariadenia</w:t>
      </w:r>
      <w:r w:rsidR="00882219" w:rsidRPr="006E78E7">
        <w:rPr>
          <w:rStyle w:val="Zkladntext85bodov"/>
          <w:rFonts w:ascii="Arial" w:hAnsi="Arial" w:cs="Arial"/>
          <w:color w:val="000000" w:themeColor="text1"/>
          <w:sz w:val="22"/>
          <w:szCs w:val="22"/>
        </w:rPr>
        <w:t>,</w:t>
      </w:r>
      <w:r w:rsidR="00E2011E" w:rsidRPr="006E78E7">
        <w:rPr>
          <w:rStyle w:val="Zkladntext85bodov"/>
          <w:rFonts w:ascii="Arial" w:hAnsi="Arial" w:cs="Arial"/>
          <w:color w:val="000000" w:themeColor="text1"/>
          <w:sz w:val="22"/>
          <w:szCs w:val="22"/>
        </w:rPr>
        <w:t xml:space="preserve"> a</w:t>
      </w:r>
      <w:r w:rsidR="0022516A" w:rsidRPr="006E78E7">
        <w:rPr>
          <w:rStyle w:val="Zkladntext85bodov"/>
          <w:rFonts w:ascii="Arial" w:hAnsi="Arial" w:cs="Arial"/>
          <w:color w:val="000000" w:themeColor="text1"/>
          <w:sz w:val="22"/>
          <w:szCs w:val="22"/>
        </w:rPr>
        <w:t> </w:t>
      </w:r>
      <w:r w:rsidR="00E2011E" w:rsidRPr="006E78E7">
        <w:rPr>
          <w:rStyle w:val="Zkladntext85bodov"/>
          <w:rFonts w:ascii="Arial" w:hAnsi="Arial" w:cs="Arial"/>
          <w:color w:val="000000" w:themeColor="text1"/>
          <w:sz w:val="22"/>
          <w:szCs w:val="22"/>
        </w:rPr>
        <w:t>to</w:t>
      </w:r>
      <w:r w:rsidR="0022516A" w:rsidRPr="006E78E7">
        <w:rPr>
          <w:rStyle w:val="Zkladntext85bodov"/>
          <w:rFonts w:ascii="Arial" w:hAnsi="Arial" w:cs="Arial"/>
          <w:color w:val="000000" w:themeColor="text1"/>
          <w:sz w:val="22"/>
          <w:szCs w:val="22"/>
        </w:rPr>
        <w:t> </w:t>
      </w:r>
      <w:r w:rsidR="00E2011E" w:rsidRPr="006E78E7">
        <w:rPr>
          <w:rStyle w:val="Zkladntext85bodov"/>
          <w:rFonts w:ascii="Arial" w:hAnsi="Arial" w:cs="Arial"/>
          <w:color w:val="000000" w:themeColor="text1"/>
          <w:sz w:val="22"/>
          <w:szCs w:val="22"/>
        </w:rPr>
        <w:t>s </w:t>
      </w:r>
      <w:r w:rsidR="00E2011E" w:rsidRPr="006E78E7">
        <w:rPr>
          <w:rStyle w:val="Zkladntext85bodov"/>
          <w:rFonts w:ascii="Arial" w:eastAsiaTheme="minorHAnsi" w:hAnsi="Arial" w:cs="Arial"/>
          <w:color w:val="auto"/>
          <w:sz w:val="22"/>
          <w:szCs w:val="22"/>
        </w:rPr>
        <w:t>prihliadnutím</w:t>
      </w:r>
      <w:r w:rsidR="00E2011E" w:rsidRPr="006E78E7">
        <w:rPr>
          <w:rStyle w:val="Zkladntext85bodov"/>
          <w:rFonts w:ascii="Arial" w:hAnsi="Arial" w:cs="Arial"/>
          <w:color w:val="000000" w:themeColor="text1"/>
          <w:sz w:val="22"/>
          <w:szCs w:val="22"/>
        </w:rPr>
        <w:t xml:space="preserve"> na povahu spracúvania a informácie dostupné sprostredkovateľovi,</w:t>
      </w:r>
    </w:p>
    <w:p w14:paraId="747A4184" w14:textId="73655A01" w:rsidR="00E92FE0" w:rsidRPr="005A4CDF" w:rsidRDefault="00882219" w:rsidP="00114189">
      <w:pPr>
        <w:pStyle w:val="Odsekzoznamu"/>
        <w:rPr>
          <w:rStyle w:val="Zkladntext85bodov"/>
          <w:rFonts w:ascii="Arial" w:eastAsia="FrutigerLTPro-LightCn" w:hAnsi="Arial" w:cs="Arial"/>
          <w:color w:val="000000" w:themeColor="text1"/>
          <w:sz w:val="22"/>
          <w:szCs w:val="22"/>
        </w:rPr>
      </w:pPr>
      <w:r w:rsidRPr="002A0CD0">
        <w:rPr>
          <w:rStyle w:val="Zkladntext85bodov"/>
          <w:rFonts w:ascii="Arial" w:hAnsi="Arial" w:cs="Arial"/>
          <w:color w:val="000000" w:themeColor="text1"/>
          <w:sz w:val="22"/>
          <w:szCs w:val="22"/>
        </w:rPr>
        <w:t>p</w:t>
      </w:r>
      <w:r w:rsidR="00E92FE0" w:rsidRPr="002A0CD0">
        <w:rPr>
          <w:rStyle w:val="Zkladntext85bodov"/>
          <w:rFonts w:ascii="Arial" w:hAnsi="Arial" w:cs="Arial"/>
          <w:color w:val="000000" w:themeColor="text1"/>
          <w:sz w:val="22"/>
          <w:szCs w:val="22"/>
        </w:rPr>
        <w:t xml:space="preserve">o </w:t>
      </w:r>
      <w:r w:rsidR="0022516A" w:rsidRPr="002A0CD0">
        <w:rPr>
          <w:rStyle w:val="Zkladntext85bodov"/>
          <w:rFonts w:ascii="Arial" w:hAnsi="Arial" w:cs="Arial"/>
          <w:color w:val="000000" w:themeColor="text1"/>
          <w:sz w:val="22"/>
          <w:szCs w:val="22"/>
        </w:rPr>
        <w:t>s</w:t>
      </w:r>
      <w:r w:rsidR="00E92FE0" w:rsidRPr="002A0CD0">
        <w:rPr>
          <w:rStyle w:val="Zkladntext85bodov"/>
          <w:rFonts w:ascii="Arial" w:hAnsi="Arial" w:cs="Arial"/>
          <w:color w:val="000000" w:themeColor="text1"/>
          <w:sz w:val="22"/>
          <w:szCs w:val="22"/>
        </w:rPr>
        <w:t xml:space="preserve">končení </w:t>
      </w:r>
      <w:r w:rsidR="00E92FE0" w:rsidRPr="002A0CD0">
        <w:rPr>
          <w:rStyle w:val="Zkladntext85bodov"/>
          <w:rFonts w:ascii="Arial" w:eastAsiaTheme="minorHAnsi" w:hAnsi="Arial" w:cs="Arial"/>
          <w:color w:val="auto"/>
          <w:sz w:val="22"/>
          <w:szCs w:val="22"/>
        </w:rPr>
        <w:t>poskytovania</w:t>
      </w:r>
      <w:r w:rsidR="00E92FE0" w:rsidRPr="002A0CD0">
        <w:rPr>
          <w:rStyle w:val="Zkladntext85bodov"/>
          <w:rFonts w:ascii="Arial" w:hAnsi="Arial" w:cs="Arial"/>
          <w:color w:val="000000" w:themeColor="text1"/>
          <w:sz w:val="22"/>
          <w:szCs w:val="22"/>
        </w:rPr>
        <w:t xml:space="preserve"> služieb </w:t>
      </w:r>
      <w:r w:rsidR="0022516A" w:rsidRPr="002A0CD0">
        <w:rPr>
          <w:rStyle w:val="Zkladntext85bodov"/>
          <w:rFonts w:ascii="Arial" w:hAnsi="Arial" w:cs="Arial"/>
          <w:color w:val="000000" w:themeColor="text1"/>
          <w:sz w:val="22"/>
          <w:szCs w:val="22"/>
        </w:rPr>
        <w:t xml:space="preserve">spojených so </w:t>
      </w:r>
      <w:r w:rsidR="00E92FE0" w:rsidRPr="002A0CD0">
        <w:rPr>
          <w:rStyle w:val="Zkladntext85bodov"/>
          <w:rFonts w:ascii="Arial" w:hAnsi="Arial" w:cs="Arial"/>
          <w:color w:val="000000" w:themeColor="text1"/>
          <w:sz w:val="22"/>
          <w:szCs w:val="22"/>
        </w:rPr>
        <w:t>spracúvan</w:t>
      </w:r>
      <w:r w:rsidR="0022516A" w:rsidRPr="002A0CD0">
        <w:rPr>
          <w:rStyle w:val="Zkladntext85bodov"/>
          <w:rFonts w:ascii="Arial" w:hAnsi="Arial" w:cs="Arial"/>
          <w:color w:val="000000" w:themeColor="text1"/>
          <w:sz w:val="22"/>
          <w:szCs w:val="22"/>
        </w:rPr>
        <w:t>ím</w:t>
      </w:r>
      <w:r w:rsidRPr="002A0CD0">
        <w:rPr>
          <w:rStyle w:val="Zkladntext85bodov"/>
          <w:rFonts w:ascii="Arial" w:hAnsi="Arial" w:cs="Arial"/>
          <w:color w:val="000000" w:themeColor="text1"/>
          <w:sz w:val="22"/>
          <w:szCs w:val="22"/>
        </w:rPr>
        <w:t xml:space="preserve"> </w:t>
      </w:r>
      <w:r w:rsidR="00CD65C9" w:rsidRPr="002A0CD0">
        <w:rPr>
          <w:rStyle w:val="Zkladntext85bodov"/>
          <w:rFonts w:ascii="Arial" w:hAnsi="Arial" w:cs="Arial"/>
          <w:color w:val="000000" w:themeColor="text1"/>
          <w:sz w:val="22"/>
          <w:szCs w:val="22"/>
        </w:rPr>
        <w:t xml:space="preserve">osobných údajov v mene prevádzkovateľa </w:t>
      </w:r>
      <w:r w:rsidR="0022516A" w:rsidRPr="002A0CD0">
        <w:rPr>
          <w:rStyle w:val="Zkladntext85bodov"/>
          <w:rFonts w:ascii="Arial" w:hAnsi="Arial" w:cs="Arial"/>
          <w:color w:val="000000" w:themeColor="text1"/>
          <w:sz w:val="22"/>
          <w:szCs w:val="22"/>
        </w:rPr>
        <w:t xml:space="preserve">(a to aj na základe jednostranného </w:t>
      </w:r>
      <w:r w:rsidR="00E92FE0" w:rsidRPr="002A0CD0">
        <w:rPr>
          <w:rStyle w:val="Zkladntext85bodov"/>
          <w:rFonts w:ascii="Arial" w:hAnsi="Arial" w:cs="Arial"/>
          <w:color w:val="000000" w:themeColor="text1"/>
          <w:sz w:val="22"/>
          <w:szCs w:val="22"/>
        </w:rPr>
        <w:t xml:space="preserve">rozhodnutia </w:t>
      </w:r>
      <w:r w:rsidR="008A1073" w:rsidRPr="002A0CD0">
        <w:rPr>
          <w:rStyle w:val="Zkladntext85bodov"/>
          <w:rFonts w:ascii="Arial" w:hAnsi="Arial" w:cs="Arial"/>
          <w:color w:val="000000" w:themeColor="text1"/>
          <w:sz w:val="22"/>
          <w:szCs w:val="22"/>
        </w:rPr>
        <w:t>p</w:t>
      </w:r>
      <w:r w:rsidR="00E92FE0" w:rsidRPr="002A0CD0">
        <w:rPr>
          <w:rStyle w:val="Zkladntext85bodov"/>
          <w:rFonts w:ascii="Arial" w:hAnsi="Arial" w:cs="Arial"/>
          <w:color w:val="000000" w:themeColor="text1"/>
          <w:sz w:val="22"/>
          <w:szCs w:val="22"/>
        </w:rPr>
        <w:t>revádzkovateľa</w:t>
      </w:r>
      <w:r w:rsidR="0022516A" w:rsidRPr="002A0CD0">
        <w:rPr>
          <w:rStyle w:val="Zkladntext85bodov"/>
          <w:rFonts w:ascii="Arial" w:hAnsi="Arial" w:cs="Arial"/>
          <w:color w:val="000000" w:themeColor="text1"/>
          <w:sz w:val="22"/>
          <w:szCs w:val="22"/>
        </w:rPr>
        <w:t>)</w:t>
      </w:r>
      <w:r w:rsidR="00E92FE0" w:rsidRPr="002A0CD0">
        <w:rPr>
          <w:rStyle w:val="Zkladntext85bodov"/>
          <w:rFonts w:ascii="Arial" w:hAnsi="Arial" w:cs="Arial"/>
          <w:color w:val="000000" w:themeColor="text1"/>
          <w:sz w:val="22"/>
          <w:szCs w:val="22"/>
        </w:rPr>
        <w:t xml:space="preserve"> všetky osobné údaje </w:t>
      </w:r>
      <w:r w:rsidR="00E2011E" w:rsidRPr="002A0CD0">
        <w:rPr>
          <w:rStyle w:val="Zkladntext85bodov"/>
          <w:rFonts w:ascii="Arial" w:hAnsi="Arial" w:cs="Arial"/>
          <w:color w:val="000000" w:themeColor="text1"/>
          <w:sz w:val="22"/>
          <w:szCs w:val="22"/>
        </w:rPr>
        <w:t>vymazať</w:t>
      </w:r>
      <w:r w:rsidR="008A1073" w:rsidRPr="002A0CD0">
        <w:rPr>
          <w:rStyle w:val="Zkladntext85bodov"/>
          <w:rFonts w:ascii="Arial" w:hAnsi="Arial" w:cs="Arial"/>
          <w:color w:val="000000" w:themeColor="text1"/>
          <w:sz w:val="22"/>
          <w:szCs w:val="22"/>
        </w:rPr>
        <w:t xml:space="preserve"> </w:t>
      </w:r>
      <w:r w:rsidR="00E92FE0" w:rsidRPr="002A0CD0">
        <w:rPr>
          <w:rStyle w:val="Zkladntext85bodov"/>
          <w:rFonts w:ascii="Arial" w:hAnsi="Arial" w:cs="Arial"/>
          <w:color w:val="000000" w:themeColor="text1"/>
          <w:sz w:val="22"/>
          <w:szCs w:val="22"/>
        </w:rPr>
        <w:t xml:space="preserve">alebo </w:t>
      </w:r>
      <w:r w:rsidR="00E92FE0" w:rsidRPr="006E78E7">
        <w:rPr>
          <w:rStyle w:val="Zkladntext85bodov"/>
          <w:rFonts w:ascii="Arial" w:eastAsiaTheme="minorHAnsi" w:hAnsi="Arial" w:cs="Arial"/>
          <w:color w:val="auto"/>
          <w:sz w:val="22"/>
          <w:szCs w:val="22"/>
        </w:rPr>
        <w:t>vráti</w:t>
      </w:r>
      <w:r w:rsidR="00E2011E" w:rsidRPr="006E78E7">
        <w:rPr>
          <w:rStyle w:val="Zkladntext85bodov"/>
          <w:rFonts w:ascii="Arial" w:eastAsiaTheme="minorHAnsi" w:hAnsi="Arial" w:cs="Arial"/>
          <w:color w:val="auto"/>
          <w:sz w:val="22"/>
          <w:szCs w:val="22"/>
        </w:rPr>
        <w:t>ť</w:t>
      </w:r>
      <w:r w:rsidR="00E92FE0" w:rsidRPr="002A0CD0">
        <w:rPr>
          <w:rStyle w:val="Zkladntext85bodov"/>
          <w:rFonts w:ascii="Arial" w:hAnsi="Arial" w:cs="Arial"/>
          <w:color w:val="000000" w:themeColor="text1"/>
          <w:sz w:val="22"/>
          <w:szCs w:val="22"/>
        </w:rPr>
        <w:t xml:space="preserve"> prevádzkovateľovi</w:t>
      </w:r>
      <w:r w:rsidR="00E2011E" w:rsidRPr="002A0CD0">
        <w:rPr>
          <w:rStyle w:val="Zkladntext85bodov"/>
          <w:rFonts w:ascii="Arial" w:hAnsi="Arial" w:cs="Arial"/>
          <w:color w:val="000000" w:themeColor="text1"/>
          <w:sz w:val="22"/>
          <w:szCs w:val="22"/>
        </w:rPr>
        <w:t xml:space="preserve"> </w:t>
      </w:r>
      <w:r w:rsidR="001B385D">
        <w:rPr>
          <w:rStyle w:val="Zkladntext85bodov"/>
          <w:rFonts w:ascii="Arial" w:hAnsi="Arial" w:cs="Arial"/>
          <w:color w:val="000000" w:themeColor="text1"/>
          <w:sz w:val="22"/>
          <w:szCs w:val="22"/>
        </w:rPr>
        <w:t xml:space="preserve">podľa </w:t>
      </w:r>
      <w:r w:rsidR="00F32047" w:rsidRPr="005A4CDF">
        <w:rPr>
          <w:rStyle w:val="Zkladntext85bodov"/>
          <w:rFonts w:ascii="Arial" w:hAnsi="Arial" w:cs="Arial"/>
          <w:color w:val="000000" w:themeColor="text1"/>
          <w:sz w:val="22"/>
          <w:szCs w:val="22"/>
        </w:rPr>
        <w:t>bodu</w:t>
      </w:r>
      <w:r w:rsidR="00114189" w:rsidRPr="005A4CDF">
        <w:rPr>
          <w:rStyle w:val="Zkladntext85bodov"/>
          <w:rFonts w:ascii="Arial" w:hAnsi="Arial" w:cs="Arial"/>
          <w:color w:val="000000" w:themeColor="text1"/>
          <w:sz w:val="22"/>
          <w:szCs w:val="22"/>
        </w:rPr>
        <w:t xml:space="preserve"> 6.5. tejto zmluvy </w:t>
      </w:r>
      <w:r w:rsidR="00E2011E" w:rsidRPr="005A4CDF">
        <w:rPr>
          <w:rStyle w:val="Zkladntext85bodov"/>
          <w:rFonts w:ascii="Arial" w:hAnsi="Arial" w:cs="Arial"/>
          <w:color w:val="000000" w:themeColor="text1"/>
          <w:sz w:val="22"/>
          <w:szCs w:val="22"/>
        </w:rPr>
        <w:t>a vymazať existujúce kópie</w:t>
      </w:r>
      <w:r w:rsidR="00E92FE0" w:rsidRPr="005A4CDF">
        <w:rPr>
          <w:rStyle w:val="Zkladntext85bodov"/>
          <w:rFonts w:ascii="Arial" w:hAnsi="Arial" w:cs="Arial"/>
          <w:color w:val="000000" w:themeColor="text1"/>
          <w:sz w:val="22"/>
          <w:szCs w:val="22"/>
        </w:rPr>
        <w:t>, ak právo Únie alebo právo členského štátu nepožaduje uchovávanie týchto osobných údajov</w:t>
      </w:r>
      <w:r w:rsidR="008A1073" w:rsidRPr="005A4CDF">
        <w:rPr>
          <w:rStyle w:val="Zkladntext85bodov"/>
          <w:rFonts w:ascii="Arial" w:hAnsi="Arial" w:cs="Arial"/>
          <w:color w:val="000000" w:themeColor="text1"/>
          <w:sz w:val="22"/>
          <w:szCs w:val="22"/>
        </w:rPr>
        <w:t>,</w:t>
      </w:r>
    </w:p>
    <w:p w14:paraId="0A352512" w14:textId="72EFC540" w:rsidR="001B385D" w:rsidRPr="001B385D" w:rsidRDefault="001B385D" w:rsidP="001B385D">
      <w:pPr>
        <w:pStyle w:val="Odsekzoznamu"/>
        <w:rPr>
          <w:rStyle w:val="Zkladntext85bodov"/>
          <w:rFonts w:ascii="Arial" w:eastAsia="FrutigerLTPro-LightCn" w:hAnsi="Arial" w:cs="Arial"/>
          <w:color w:val="000000" w:themeColor="text1"/>
          <w:sz w:val="22"/>
          <w:szCs w:val="22"/>
        </w:rPr>
      </w:pPr>
      <w:r w:rsidRPr="005A4CDF">
        <w:rPr>
          <w:rStyle w:val="Zkladntext85bodov"/>
          <w:rFonts w:ascii="Arial" w:eastAsia="FrutigerLTPro-LightCn" w:hAnsi="Arial" w:cs="Arial"/>
          <w:color w:val="000000" w:themeColor="text1"/>
          <w:sz w:val="22"/>
          <w:szCs w:val="22"/>
        </w:rPr>
        <w:t xml:space="preserve">po skončení trvania účelu spracúvania príslušných osobných údajov (a to aj počas trvania tejto zmluvy), tieto osobné údaje zlikvidovať podľa </w:t>
      </w:r>
      <w:r w:rsidR="00F32047" w:rsidRPr="005A4CDF">
        <w:rPr>
          <w:rStyle w:val="Zkladntext85bodov"/>
          <w:rFonts w:ascii="Arial" w:eastAsia="FrutigerLTPro-LightCn" w:hAnsi="Arial" w:cs="Arial"/>
          <w:color w:val="000000" w:themeColor="text1"/>
          <w:sz w:val="22"/>
          <w:szCs w:val="22"/>
        </w:rPr>
        <w:t>bodu</w:t>
      </w:r>
      <w:r w:rsidRPr="005A4CDF">
        <w:rPr>
          <w:rStyle w:val="Zkladntext85bodov"/>
          <w:rFonts w:ascii="Arial" w:eastAsia="FrutigerLTPro-LightCn" w:hAnsi="Arial" w:cs="Arial"/>
          <w:color w:val="000000" w:themeColor="text1"/>
          <w:sz w:val="22"/>
          <w:szCs w:val="22"/>
        </w:rPr>
        <w:t xml:space="preserve"> 6.5. tejto zmluvy</w:t>
      </w:r>
      <w:r w:rsidRPr="001B385D">
        <w:rPr>
          <w:rStyle w:val="Zkladntext85bodov"/>
          <w:rFonts w:ascii="Arial" w:eastAsia="FrutigerLTPro-LightCn" w:hAnsi="Arial" w:cs="Arial"/>
          <w:color w:val="000000" w:themeColor="text1"/>
          <w:sz w:val="22"/>
          <w:szCs w:val="22"/>
        </w:rPr>
        <w:t xml:space="preserve"> a vymazať existujúce kópie; ak právo Únie alebo právo členského štátu nepožaduje uchovávanie týchto osobných údajov,</w:t>
      </w:r>
    </w:p>
    <w:p w14:paraId="11306C6D" w14:textId="4EF722BD" w:rsidR="00E92FE0" w:rsidRPr="002A0CD0" w:rsidRDefault="00E92FE0" w:rsidP="00596A0D">
      <w:pPr>
        <w:pStyle w:val="Odsekzoznamu"/>
        <w:rPr>
          <w:rStyle w:val="Zkladntext85bodov"/>
          <w:rFonts w:ascii="Arial" w:eastAsiaTheme="minorHAnsi" w:hAnsi="Arial" w:cs="Arial"/>
          <w:color w:val="auto"/>
          <w:sz w:val="22"/>
          <w:szCs w:val="22"/>
        </w:rPr>
      </w:pPr>
      <w:r w:rsidRPr="002A0CD0">
        <w:rPr>
          <w:rStyle w:val="Zkladntext85bodov"/>
          <w:rFonts w:ascii="Arial" w:hAnsi="Arial" w:cs="Arial"/>
          <w:color w:val="000000" w:themeColor="text1"/>
          <w:sz w:val="22"/>
          <w:szCs w:val="22"/>
        </w:rPr>
        <w:t>poskytn</w:t>
      </w:r>
      <w:r w:rsidR="00E2011E" w:rsidRPr="002A0CD0">
        <w:rPr>
          <w:rStyle w:val="Zkladntext85bodov"/>
          <w:rFonts w:ascii="Arial" w:hAnsi="Arial" w:cs="Arial"/>
          <w:color w:val="000000" w:themeColor="text1"/>
          <w:sz w:val="22"/>
          <w:szCs w:val="22"/>
        </w:rPr>
        <w:t>úť</w:t>
      </w:r>
      <w:r w:rsidRPr="002A0CD0">
        <w:rPr>
          <w:rStyle w:val="Zkladntext85bodov"/>
          <w:rFonts w:ascii="Arial" w:hAnsi="Arial" w:cs="Arial"/>
          <w:color w:val="000000" w:themeColor="text1"/>
          <w:sz w:val="22"/>
          <w:szCs w:val="22"/>
        </w:rPr>
        <w:t xml:space="preserve"> </w:t>
      </w:r>
      <w:r w:rsidR="008A1073" w:rsidRPr="002A0CD0">
        <w:rPr>
          <w:rStyle w:val="Zkladntext85bodov"/>
          <w:rFonts w:ascii="Arial" w:hAnsi="Arial" w:cs="Arial"/>
          <w:color w:val="000000" w:themeColor="text1"/>
          <w:sz w:val="22"/>
          <w:szCs w:val="22"/>
        </w:rPr>
        <w:t>p</w:t>
      </w:r>
      <w:r w:rsidRPr="002A0CD0">
        <w:rPr>
          <w:rStyle w:val="Zkladntext85bodov"/>
          <w:rFonts w:ascii="Arial" w:hAnsi="Arial" w:cs="Arial"/>
          <w:color w:val="000000" w:themeColor="text1"/>
          <w:sz w:val="22"/>
          <w:szCs w:val="22"/>
        </w:rPr>
        <w:t xml:space="preserve">revádzkovateľovi všetky informácie potrebné na preukázanie splnenia povinností </w:t>
      </w:r>
      <w:r w:rsidR="008A1073" w:rsidRPr="002A0CD0">
        <w:rPr>
          <w:rStyle w:val="Zkladntext85bodov"/>
          <w:rFonts w:ascii="Arial" w:hAnsi="Arial" w:cs="Arial"/>
          <w:color w:val="000000" w:themeColor="text1"/>
          <w:sz w:val="22"/>
          <w:szCs w:val="22"/>
        </w:rPr>
        <w:t>u</w:t>
      </w:r>
      <w:r w:rsidRPr="002A0CD0">
        <w:rPr>
          <w:rStyle w:val="Zkladntext85bodov"/>
          <w:rFonts w:ascii="Arial" w:hAnsi="Arial" w:cs="Arial"/>
          <w:color w:val="000000" w:themeColor="text1"/>
          <w:sz w:val="22"/>
          <w:szCs w:val="22"/>
        </w:rPr>
        <w:t>stanovených v </w:t>
      </w:r>
      <w:r w:rsidRPr="002A0CD0">
        <w:rPr>
          <w:rStyle w:val="Zkladntext85bodov"/>
          <w:rFonts w:ascii="Arial" w:eastAsiaTheme="minorHAnsi" w:hAnsi="Arial" w:cs="Arial"/>
          <w:color w:val="auto"/>
          <w:sz w:val="22"/>
          <w:szCs w:val="22"/>
        </w:rPr>
        <w:t>článku 28 Nariadenia</w:t>
      </w:r>
      <w:r w:rsidR="00CD65C9" w:rsidRPr="002A0CD0">
        <w:rPr>
          <w:rStyle w:val="Zkladntext85bodov"/>
          <w:rFonts w:ascii="Arial" w:eastAsiaTheme="minorHAnsi" w:hAnsi="Arial" w:cs="Arial"/>
          <w:color w:val="auto"/>
          <w:sz w:val="22"/>
          <w:szCs w:val="22"/>
        </w:rPr>
        <w:t xml:space="preserve">, </w:t>
      </w:r>
      <w:r w:rsidRPr="002A0CD0">
        <w:rPr>
          <w:rStyle w:val="Zkladntext85bodov"/>
          <w:rFonts w:ascii="Arial" w:eastAsiaTheme="minorHAnsi" w:hAnsi="Arial" w:cs="Arial"/>
          <w:color w:val="auto"/>
          <w:sz w:val="22"/>
          <w:szCs w:val="22"/>
        </w:rPr>
        <w:t>umožn</w:t>
      </w:r>
      <w:r w:rsidR="00CD65C9" w:rsidRPr="002A0CD0">
        <w:rPr>
          <w:rStyle w:val="Zkladntext85bodov"/>
          <w:rFonts w:ascii="Arial" w:eastAsiaTheme="minorHAnsi" w:hAnsi="Arial" w:cs="Arial"/>
          <w:color w:val="auto"/>
          <w:sz w:val="22"/>
          <w:szCs w:val="22"/>
        </w:rPr>
        <w:t>iť</w:t>
      </w:r>
      <w:r w:rsidRPr="002A0CD0">
        <w:rPr>
          <w:rStyle w:val="Zkladntext85bodov"/>
          <w:rFonts w:ascii="Arial" w:eastAsiaTheme="minorHAnsi" w:hAnsi="Arial" w:cs="Arial"/>
          <w:color w:val="auto"/>
          <w:sz w:val="22"/>
          <w:szCs w:val="22"/>
        </w:rPr>
        <w:t xml:space="preserve"> audity</w:t>
      </w:r>
      <w:r w:rsidR="00CD65C9" w:rsidRPr="002A0CD0">
        <w:rPr>
          <w:rStyle w:val="Zkladntext85bodov"/>
          <w:rFonts w:ascii="Arial" w:eastAsiaTheme="minorHAnsi" w:hAnsi="Arial" w:cs="Arial"/>
          <w:color w:val="auto"/>
          <w:sz w:val="22"/>
          <w:szCs w:val="22"/>
        </w:rPr>
        <w:t xml:space="preserve"> </w:t>
      </w:r>
      <w:r w:rsidRPr="002A0CD0">
        <w:rPr>
          <w:rStyle w:val="Zkladntext85bodov"/>
          <w:rFonts w:ascii="Arial" w:eastAsiaTheme="minorHAnsi" w:hAnsi="Arial" w:cs="Arial"/>
          <w:color w:val="auto"/>
          <w:sz w:val="22"/>
          <w:szCs w:val="22"/>
        </w:rPr>
        <w:t xml:space="preserve">a kontroly vykonávané </w:t>
      </w:r>
      <w:r w:rsidR="008A1073" w:rsidRPr="002A0CD0">
        <w:rPr>
          <w:rStyle w:val="Zkladntext85bodov"/>
          <w:rFonts w:ascii="Arial" w:eastAsiaTheme="minorHAnsi" w:hAnsi="Arial" w:cs="Arial"/>
          <w:color w:val="auto"/>
          <w:sz w:val="22"/>
          <w:szCs w:val="22"/>
        </w:rPr>
        <w:t>p</w:t>
      </w:r>
      <w:r w:rsidRPr="002A0CD0">
        <w:rPr>
          <w:rStyle w:val="Zkladntext85bodov"/>
          <w:rFonts w:ascii="Arial" w:eastAsiaTheme="minorHAnsi" w:hAnsi="Arial" w:cs="Arial"/>
          <w:color w:val="auto"/>
          <w:sz w:val="22"/>
          <w:szCs w:val="22"/>
        </w:rPr>
        <w:t>revádzkovateľom alebo iným aud</w:t>
      </w:r>
      <w:r w:rsidR="008A1073" w:rsidRPr="002A0CD0">
        <w:rPr>
          <w:rStyle w:val="Zkladntext85bodov"/>
          <w:rFonts w:ascii="Arial" w:eastAsiaTheme="minorHAnsi" w:hAnsi="Arial" w:cs="Arial"/>
          <w:color w:val="auto"/>
          <w:sz w:val="22"/>
          <w:szCs w:val="22"/>
        </w:rPr>
        <w:t>í</w:t>
      </w:r>
      <w:r w:rsidRPr="002A0CD0">
        <w:rPr>
          <w:rStyle w:val="Zkladntext85bodov"/>
          <w:rFonts w:ascii="Arial" w:eastAsiaTheme="minorHAnsi" w:hAnsi="Arial" w:cs="Arial"/>
          <w:color w:val="auto"/>
          <w:sz w:val="22"/>
          <w:szCs w:val="22"/>
        </w:rPr>
        <w:t>torom</w:t>
      </w:r>
      <w:r w:rsidR="00CD65C9" w:rsidRPr="002A0CD0">
        <w:rPr>
          <w:rStyle w:val="Zkladntext85bodov"/>
          <w:rFonts w:ascii="Arial" w:eastAsiaTheme="minorHAnsi" w:hAnsi="Arial" w:cs="Arial"/>
          <w:color w:val="auto"/>
          <w:sz w:val="22"/>
          <w:szCs w:val="22"/>
        </w:rPr>
        <w:t xml:space="preserve"> </w:t>
      </w:r>
      <w:r w:rsidRPr="002A0CD0">
        <w:rPr>
          <w:rStyle w:val="Zkladntext85bodov"/>
          <w:rFonts w:ascii="Arial" w:eastAsiaTheme="minorHAnsi" w:hAnsi="Arial" w:cs="Arial"/>
          <w:color w:val="auto"/>
          <w:sz w:val="22"/>
          <w:szCs w:val="22"/>
        </w:rPr>
        <w:t>pover</w:t>
      </w:r>
      <w:r w:rsidR="00CD65C9" w:rsidRPr="002A0CD0">
        <w:rPr>
          <w:rStyle w:val="Zkladntext85bodov"/>
          <w:rFonts w:ascii="Arial" w:eastAsiaTheme="minorHAnsi" w:hAnsi="Arial" w:cs="Arial"/>
          <w:color w:val="auto"/>
          <w:sz w:val="22"/>
          <w:szCs w:val="22"/>
        </w:rPr>
        <w:t xml:space="preserve">eným </w:t>
      </w:r>
      <w:r w:rsidRPr="002A0CD0">
        <w:rPr>
          <w:rStyle w:val="Zkladntext85bodov"/>
          <w:rFonts w:ascii="Arial" w:eastAsiaTheme="minorHAnsi" w:hAnsi="Arial" w:cs="Arial"/>
          <w:color w:val="auto"/>
          <w:sz w:val="22"/>
          <w:szCs w:val="22"/>
        </w:rPr>
        <w:t>prevádzkovateľ</w:t>
      </w:r>
      <w:r w:rsidR="00CD65C9" w:rsidRPr="002A0CD0">
        <w:rPr>
          <w:rStyle w:val="Zkladntext85bodov"/>
          <w:rFonts w:ascii="Arial" w:eastAsiaTheme="minorHAnsi" w:hAnsi="Arial" w:cs="Arial"/>
          <w:color w:val="auto"/>
          <w:sz w:val="22"/>
          <w:szCs w:val="22"/>
        </w:rPr>
        <w:t>om</w:t>
      </w:r>
      <w:r w:rsidRPr="002A0CD0">
        <w:rPr>
          <w:rStyle w:val="Zkladntext85bodov"/>
          <w:rFonts w:ascii="Arial" w:eastAsiaTheme="minorHAnsi" w:hAnsi="Arial" w:cs="Arial"/>
          <w:color w:val="auto"/>
          <w:sz w:val="22"/>
          <w:szCs w:val="22"/>
        </w:rPr>
        <w:t xml:space="preserve"> a prispieva</w:t>
      </w:r>
      <w:r w:rsidR="00E2011E" w:rsidRPr="002A0CD0">
        <w:rPr>
          <w:rStyle w:val="Zkladntext85bodov"/>
          <w:rFonts w:ascii="Arial" w:eastAsiaTheme="minorHAnsi" w:hAnsi="Arial" w:cs="Arial"/>
          <w:color w:val="auto"/>
          <w:sz w:val="22"/>
          <w:szCs w:val="22"/>
        </w:rPr>
        <w:t>ť</w:t>
      </w:r>
      <w:r w:rsidRPr="002A0CD0">
        <w:rPr>
          <w:rStyle w:val="Zkladntext85bodov"/>
          <w:rFonts w:ascii="Arial" w:eastAsiaTheme="minorHAnsi" w:hAnsi="Arial" w:cs="Arial"/>
          <w:color w:val="auto"/>
          <w:sz w:val="22"/>
          <w:szCs w:val="22"/>
        </w:rPr>
        <w:t xml:space="preserve"> k</w:t>
      </w:r>
      <w:r w:rsidR="008A1073" w:rsidRPr="002A0CD0">
        <w:rPr>
          <w:rStyle w:val="Zkladntext85bodov"/>
          <w:rFonts w:ascii="Arial" w:eastAsiaTheme="minorHAnsi" w:hAnsi="Arial" w:cs="Arial"/>
          <w:color w:val="auto"/>
          <w:sz w:val="22"/>
          <w:szCs w:val="22"/>
        </w:rPr>
        <w:t> </w:t>
      </w:r>
      <w:r w:rsidRPr="002A0CD0">
        <w:rPr>
          <w:rStyle w:val="Zkladntext85bodov"/>
          <w:rFonts w:ascii="Arial" w:eastAsiaTheme="minorHAnsi" w:hAnsi="Arial" w:cs="Arial"/>
          <w:color w:val="auto"/>
          <w:sz w:val="22"/>
          <w:szCs w:val="22"/>
        </w:rPr>
        <w:t>nim</w:t>
      </w:r>
      <w:r w:rsidR="008A1073" w:rsidRPr="002A0CD0">
        <w:rPr>
          <w:rStyle w:val="Zkladntext85bodov"/>
          <w:rFonts w:ascii="Arial" w:eastAsiaTheme="minorHAnsi" w:hAnsi="Arial" w:cs="Arial"/>
          <w:color w:val="auto"/>
          <w:sz w:val="22"/>
          <w:szCs w:val="22"/>
        </w:rPr>
        <w:t>,</w:t>
      </w:r>
    </w:p>
    <w:p w14:paraId="3462B163" w14:textId="2C6531DB" w:rsidR="001E039A" w:rsidRPr="002A0CD0" w:rsidRDefault="00E92FE0" w:rsidP="00596A0D">
      <w:pPr>
        <w:pStyle w:val="Odsekzoznamu"/>
        <w:rPr>
          <w:rStyle w:val="Zkladntext85bodov"/>
          <w:rFonts w:ascii="Arial" w:eastAsiaTheme="minorHAnsi" w:hAnsi="Arial" w:cs="Arial"/>
          <w:color w:val="auto"/>
          <w:sz w:val="22"/>
          <w:szCs w:val="22"/>
        </w:rPr>
      </w:pPr>
      <w:r w:rsidRPr="002A0CD0">
        <w:rPr>
          <w:rStyle w:val="Zkladntext85bodov"/>
          <w:rFonts w:ascii="Arial" w:eastAsiaTheme="minorHAnsi" w:hAnsi="Arial" w:cs="Arial"/>
          <w:color w:val="auto"/>
          <w:sz w:val="22"/>
          <w:szCs w:val="22"/>
        </w:rPr>
        <w:t xml:space="preserve">bezodkladne informovať </w:t>
      </w:r>
      <w:r w:rsidR="001E039A" w:rsidRPr="002A0CD0">
        <w:rPr>
          <w:rStyle w:val="Zkladntext85bodov"/>
          <w:rFonts w:ascii="Arial" w:eastAsiaTheme="minorHAnsi" w:hAnsi="Arial" w:cs="Arial"/>
          <w:color w:val="auto"/>
          <w:sz w:val="22"/>
          <w:szCs w:val="22"/>
        </w:rPr>
        <w:t>p</w:t>
      </w:r>
      <w:r w:rsidRPr="002A0CD0">
        <w:rPr>
          <w:rStyle w:val="Zkladntext85bodov"/>
          <w:rFonts w:ascii="Arial" w:eastAsiaTheme="minorHAnsi" w:hAnsi="Arial" w:cs="Arial"/>
          <w:color w:val="auto"/>
          <w:sz w:val="22"/>
          <w:szCs w:val="22"/>
        </w:rPr>
        <w:t>revádzkovateľa</w:t>
      </w:r>
      <w:r w:rsidR="00D43A78" w:rsidRPr="002A0CD0">
        <w:rPr>
          <w:rStyle w:val="Zkladntext85bodov"/>
          <w:rFonts w:ascii="Arial" w:eastAsiaTheme="minorHAnsi" w:hAnsi="Arial" w:cs="Arial"/>
          <w:color w:val="auto"/>
          <w:sz w:val="22"/>
          <w:szCs w:val="22"/>
        </w:rPr>
        <w:t>,</w:t>
      </w:r>
      <w:r w:rsidRPr="002A0CD0">
        <w:rPr>
          <w:rStyle w:val="Zkladntext85bodov"/>
          <w:rFonts w:ascii="Arial" w:eastAsiaTheme="minorHAnsi" w:hAnsi="Arial" w:cs="Arial"/>
          <w:color w:val="auto"/>
          <w:sz w:val="22"/>
          <w:szCs w:val="22"/>
        </w:rPr>
        <w:t xml:space="preserve"> ak sa podľa jeho názoru pokynom </w:t>
      </w:r>
      <w:r w:rsidR="001E039A" w:rsidRPr="002A0CD0">
        <w:rPr>
          <w:rStyle w:val="Zkladntext85bodov"/>
          <w:rFonts w:ascii="Arial" w:eastAsiaTheme="minorHAnsi" w:hAnsi="Arial" w:cs="Arial"/>
          <w:color w:val="auto"/>
          <w:sz w:val="22"/>
          <w:szCs w:val="22"/>
        </w:rPr>
        <w:t>p</w:t>
      </w:r>
      <w:r w:rsidR="00D43A78" w:rsidRPr="002A0CD0">
        <w:rPr>
          <w:rStyle w:val="Zkladntext85bodov"/>
          <w:rFonts w:ascii="Arial" w:eastAsiaTheme="minorHAnsi" w:hAnsi="Arial" w:cs="Arial"/>
          <w:color w:val="auto"/>
          <w:sz w:val="22"/>
          <w:szCs w:val="22"/>
        </w:rPr>
        <w:t xml:space="preserve">revádzkovateľa </w:t>
      </w:r>
      <w:r w:rsidRPr="002A0CD0">
        <w:rPr>
          <w:rStyle w:val="Zkladntext85bodov"/>
          <w:rFonts w:ascii="Arial" w:eastAsiaTheme="minorHAnsi" w:hAnsi="Arial" w:cs="Arial"/>
          <w:color w:val="auto"/>
          <w:sz w:val="22"/>
          <w:szCs w:val="22"/>
        </w:rPr>
        <w:t>porušuje Nariadenie</w:t>
      </w:r>
      <w:r w:rsidR="00F35EC0" w:rsidRPr="002A0CD0">
        <w:rPr>
          <w:rStyle w:val="Zkladntext85bodov"/>
          <w:rFonts w:ascii="Arial" w:eastAsiaTheme="minorHAnsi" w:hAnsi="Arial" w:cs="Arial"/>
          <w:color w:val="auto"/>
          <w:sz w:val="22"/>
          <w:szCs w:val="22"/>
        </w:rPr>
        <w:t>, Zákon</w:t>
      </w:r>
      <w:r w:rsidRPr="002A0CD0">
        <w:rPr>
          <w:rStyle w:val="Zkladntext85bodov"/>
          <w:rFonts w:ascii="Arial" w:eastAsiaTheme="minorHAnsi" w:hAnsi="Arial" w:cs="Arial"/>
          <w:color w:val="auto"/>
          <w:sz w:val="22"/>
          <w:szCs w:val="22"/>
        </w:rPr>
        <w:t xml:space="preserve"> alebo iné právne predpisy Únie alebo členského štátu týkajúce sa ochrany</w:t>
      </w:r>
      <w:r w:rsidR="00F35EC0" w:rsidRPr="002A0CD0">
        <w:rPr>
          <w:rStyle w:val="Zkladntext85bodov"/>
          <w:rFonts w:ascii="Arial" w:eastAsiaTheme="minorHAnsi" w:hAnsi="Arial" w:cs="Arial"/>
          <w:color w:val="auto"/>
          <w:sz w:val="22"/>
          <w:szCs w:val="22"/>
        </w:rPr>
        <w:t xml:space="preserve"> osobných</w:t>
      </w:r>
      <w:r w:rsidRPr="002A0CD0">
        <w:rPr>
          <w:rStyle w:val="Zkladntext85bodov"/>
          <w:rFonts w:ascii="Arial" w:eastAsiaTheme="minorHAnsi" w:hAnsi="Arial" w:cs="Arial"/>
          <w:color w:val="auto"/>
          <w:sz w:val="22"/>
          <w:szCs w:val="22"/>
        </w:rPr>
        <w:t xml:space="preserve"> údajov</w:t>
      </w:r>
      <w:r w:rsidR="001E039A" w:rsidRPr="002A0CD0">
        <w:rPr>
          <w:rStyle w:val="Zkladntext85bodov"/>
          <w:rFonts w:ascii="Arial" w:eastAsiaTheme="minorHAnsi" w:hAnsi="Arial" w:cs="Arial"/>
          <w:color w:val="auto"/>
          <w:sz w:val="22"/>
          <w:szCs w:val="22"/>
        </w:rPr>
        <w:t>,</w:t>
      </w:r>
    </w:p>
    <w:p w14:paraId="09BC54AA" w14:textId="0D9042F9" w:rsidR="00E92FE0" w:rsidRPr="002A0CD0" w:rsidRDefault="00E92FE0" w:rsidP="00596A0D">
      <w:pPr>
        <w:pStyle w:val="Odsekzoznamu"/>
      </w:pPr>
      <w:r w:rsidRPr="002A0CD0">
        <w:t>bez zbytočného odkladu po tom</w:t>
      </w:r>
      <w:r w:rsidR="00D43A78" w:rsidRPr="002A0CD0">
        <w:t>,</w:t>
      </w:r>
      <w:r w:rsidRPr="002A0CD0">
        <w:t xml:space="preserve"> čo sa </w:t>
      </w:r>
      <w:r w:rsidR="001E039A" w:rsidRPr="002A0CD0">
        <w:t xml:space="preserve">dozvedel </w:t>
      </w:r>
      <w:r w:rsidRPr="002A0CD0">
        <w:t xml:space="preserve">o porušení </w:t>
      </w:r>
      <w:r w:rsidR="001E039A" w:rsidRPr="002A0CD0">
        <w:t>bezpečnosti osobných údajov</w:t>
      </w:r>
      <w:r w:rsidRPr="002A0CD0">
        <w:t xml:space="preserve">, </w:t>
      </w:r>
      <w:r w:rsidR="005325F5" w:rsidRPr="002A0CD0">
        <w:t>oznámiť</w:t>
      </w:r>
      <w:r w:rsidR="001E039A" w:rsidRPr="002A0CD0">
        <w:t xml:space="preserve"> toto </w:t>
      </w:r>
      <w:r w:rsidRPr="002A0CD0">
        <w:t xml:space="preserve">porušenie </w:t>
      </w:r>
      <w:r w:rsidR="002E7956" w:rsidRPr="002A0CD0">
        <w:t>Z</w:t>
      </w:r>
      <w:r w:rsidR="00DB578E" w:rsidRPr="002A0CD0">
        <w:t xml:space="preserve">odpovednej osobe prevádzkovateľa na emailovú adresu </w:t>
      </w:r>
      <w:r w:rsidR="000E1A8C" w:rsidRPr="007A57BC">
        <w:rPr>
          <w:u w:val="single"/>
        </w:rPr>
        <w:t>ochranaOU@eustream.sk</w:t>
      </w:r>
      <w:r w:rsidR="00CD65C9" w:rsidRPr="002A0CD0">
        <w:t>.</w:t>
      </w:r>
    </w:p>
    <w:p w14:paraId="1908A0AD" w14:textId="21AD8E0E" w:rsidR="00E92FE0" w:rsidRPr="001C233D" w:rsidRDefault="002A0CD0" w:rsidP="002A0CD0">
      <w:pPr>
        <w:pStyle w:val="Nadpis2"/>
        <w:rPr>
          <w:rFonts w:eastAsia="FrutigerLTPro-LightCn"/>
          <w:shd w:val="clear" w:color="auto" w:fill="FFFFFF"/>
        </w:rPr>
      </w:pPr>
      <w:r>
        <w:t>6.17</w:t>
      </w:r>
      <w:r>
        <w:tab/>
      </w:r>
      <w:r w:rsidR="00CD65C9" w:rsidRPr="001C233D">
        <w:t>Podľa článku 82 ods. 2 Nariadenia zodpovedá s</w:t>
      </w:r>
      <w:r w:rsidR="00E92FE0" w:rsidRPr="001C233D">
        <w:t>prostredkovateľ za škodu spôsobenú spracúvaním osobných údajov len</w:t>
      </w:r>
      <w:r w:rsidR="005325F5" w:rsidRPr="001C233D">
        <w:t xml:space="preserve"> vtedy, </w:t>
      </w:r>
      <w:r w:rsidR="00E92FE0" w:rsidRPr="001C233D">
        <w:t xml:space="preserve">ak neboli splnené povinnosti, ktoré sa Nariadením ukladajú výslovne sprostredkovateľom, alebo ak konal nad rámec alebo v rozpore s pokynmi </w:t>
      </w:r>
      <w:r w:rsidR="001E039A" w:rsidRPr="001C233D">
        <w:t>p</w:t>
      </w:r>
      <w:r w:rsidR="00E92FE0" w:rsidRPr="001C233D">
        <w:t>revádzkovateľa, ktoré boli v súlade so zákonom.</w:t>
      </w:r>
    </w:p>
    <w:p w14:paraId="0CF5DA0A" w14:textId="40EA5FAD" w:rsidR="006910FA" w:rsidRPr="002A0CD0" w:rsidRDefault="001E039A" w:rsidP="002A0CD0">
      <w:pPr>
        <w:pStyle w:val="Nadpis2"/>
        <w:rPr>
          <w:rStyle w:val="Zkladntext85bodov"/>
          <w:rFonts w:ascii="Arial" w:eastAsia="FrutigerLTPro-LightCn" w:hAnsi="Arial" w:cs="Times New Roman"/>
          <w:color w:val="auto"/>
          <w:sz w:val="22"/>
          <w:szCs w:val="22"/>
        </w:rPr>
      </w:pPr>
      <w:r w:rsidRPr="002A0CD0">
        <w:rPr>
          <w:rStyle w:val="Zkladntext85bodov"/>
          <w:rFonts w:ascii="Arial" w:eastAsia="FrutigerLTPro-LightCn" w:hAnsi="Arial" w:cs="Times New Roman"/>
          <w:color w:val="auto"/>
          <w:sz w:val="22"/>
          <w:szCs w:val="22"/>
        </w:rPr>
        <w:t>6.18</w:t>
      </w:r>
      <w:r w:rsidRPr="002A0CD0">
        <w:rPr>
          <w:rStyle w:val="Zkladntext85bodov"/>
          <w:rFonts w:ascii="Arial" w:eastAsia="FrutigerLTPro-LightCn" w:hAnsi="Arial" w:cs="Times New Roman"/>
          <w:color w:val="auto"/>
          <w:sz w:val="22"/>
          <w:szCs w:val="22"/>
        </w:rPr>
        <w:tab/>
      </w:r>
      <w:r w:rsidR="006910FA" w:rsidRPr="002A0CD0">
        <w:rPr>
          <w:rStyle w:val="Zkladntext85bodov"/>
          <w:rFonts w:ascii="Arial" w:eastAsia="FrutigerLTPro-LightCn" w:hAnsi="Arial" w:cs="Times New Roman"/>
          <w:color w:val="auto"/>
          <w:sz w:val="22"/>
          <w:szCs w:val="22"/>
        </w:rPr>
        <w:t>Sprostredkovateľ sa zaväzuje dodržiavať všetky povinnosti, ktoré mu vyplývajú z Nariadenia a ktoré neboli uvedené v</w:t>
      </w:r>
      <w:r w:rsidRPr="002A0CD0">
        <w:rPr>
          <w:rStyle w:val="Zkladntext85bodov"/>
          <w:rFonts w:ascii="Arial" w:eastAsia="FrutigerLTPro-LightCn" w:hAnsi="Arial" w:cs="Times New Roman"/>
          <w:color w:val="auto"/>
          <w:sz w:val="22"/>
          <w:szCs w:val="22"/>
        </w:rPr>
        <w:t> </w:t>
      </w:r>
      <w:r w:rsidR="006910FA" w:rsidRPr="002A0CD0">
        <w:rPr>
          <w:rStyle w:val="Zkladntext85bodov"/>
          <w:rFonts w:ascii="Arial" w:eastAsia="FrutigerLTPro-LightCn" w:hAnsi="Arial" w:cs="Times New Roman"/>
          <w:color w:val="auto"/>
          <w:sz w:val="22"/>
          <w:szCs w:val="22"/>
        </w:rPr>
        <w:t>predchádzajúc</w:t>
      </w:r>
      <w:r w:rsidRPr="002A0CD0">
        <w:rPr>
          <w:rStyle w:val="Zkladntext85bodov"/>
          <w:rFonts w:ascii="Arial" w:eastAsia="FrutigerLTPro-LightCn" w:hAnsi="Arial" w:cs="Times New Roman"/>
          <w:color w:val="auto"/>
          <w:sz w:val="22"/>
          <w:szCs w:val="22"/>
        </w:rPr>
        <w:t xml:space="preserve">ich </w:t>
      </w:r>
      <w:r w:rsidR="006910FA" w:rsidRPr="002A0CD0">
        <w:rPr>
          <w:rStyle w:val="Zkladntext85bodov"/>
          <w:rFonts w:ascii="Arial" w:eastAsia="FrutigerLTPro-LightCn" w:hAnsi="Arial" w:cs="Times New Roman"/>
          <w:color w:val="auto"/>
          <w:sz w:val="22"/>
          <w:szCs w:val="22"/>
        </w:rPr>
        <w:t>odsek</w:t>
      </w:r>
      <w:r w:rsidRPr="002A0CD0">
        <w:rPr>
          <w:rStyle w:val="Zkladntext85bodov"/>
          <w:rFonts w:ascii="Arial" w:eastAsia="FrutigerLTPro-LightCn" w:hAnsi="Arial" w:cs="Times New Roman"/>
          <w:color w:val="auto"/>
          <w:sz w:val="22"/>
          <w:szCs w:val="22"/>
        </w:rPr>
        <w:t>och</w:t>
      </w:r>
      <w:r w:rsidR="006910FA" w:rsidRPr="002A0CD0">
        <w:rPr>
          <w:rStyle w:val="Zkladntext85bodov"/>
          <w:rFonts w:ascii="Arial" w:eastAsia="FrutigerLTPro-LightCn" w:hAnsi="Arial" w:cs="Times New Roman"/>
          <w:color w:val="auto"/>
          <w:sz w:val="22"/>
          <w:szCs w:val="22"/>
        </w:rPr>
        <w:t>, a to najmä</w:t>
      </w:r>
      <w:r w:rsidR="005325F5" w:rsidRPr="002A0CD0">
        <w:rPr>
          <w:rStyle w:val="Zkladntext85bodov"/>
          <w:rFonts w:ascii="Arial" w:eastAsia="FrutigerLTPro-LightCn" w:hAnsi="Arial" w:cs="Times New Roman"/>
          <w:color w:val="auto"/>
          <w:sz w:val="22"/>
          <w:szCs w:val="22"/>
        </w:rPr>
        <w:t>,</w:t>
      </w:r>
      <w:r w:rsidR="006910FA" w:rsidRPr="002A0CD0">
        <w:rPr>
          <w:rStyle w:val="Zkladntext85bodov"/>
          <w:rFonts w:ascii="Arial" w:eastAsia="FrutigerLTPro-LightCn" w:hAnsi="Arial" w:cs="Times New Roman"/>
          <w:color w:val="auto"/>
          <w:sz w:val="22"/>
          <w:szCs w:val="22"/>
        </w:rPr>
        <w:t xml:space="preserve"> nie však výlučne</w:t>
      </w:r>
      <w:r w:rsidR="00CD65C9" w:rsidRPr="002A0CD0">
        <w:rPr>
          <w:rStyle w:val="Zkladntext85bodov"/>
          <w:rFonts w:ascii="Arial" w:eastAsia="FrutigerLTPro-LightCn" w:hAnsi="Arial" w:cs="Times New Roman"/>
          <w:color w:val="auto"/>
          <w:sz w:val="22"/>
          <w:szCs w:val="22"/>
        </w:rPr>
        <w:t xml:space="preserve"> povinnosť</w:t>
      </w:r>
      <w:r w:rsidR="002A0CD0">
        <w:rPr>
          <w:rStyle w:val="Zkladntext85bodov"/>
          <w:rFonts w:ascii="Arial" w:eastAsia="FrutigerLTPro-LightCn" w:hAnsi="Arial" w:cs="Times New Roman"/>
          <w:color w:val="auto"/>
          <w:sz w:val="22"/>
          <w:szCs w:val="22"/>
        </w:rPr>
        <w:t>:</w:t>
      </w:r>
    </w:p>
    <w:p w14:paraId="4EBA5F1D" w14:textId="1996BD89" w:rsidR="006910FA" w:rsidRPr="002A0CD0" w:rsidRDefault="006910FA" w:rsidP="00596A0D">
      <w:pPr>
        <w:pStyle w:val="Odsekzoznamu"/>
        <w:numPr>
          <w:ilvl w:val="0"/>
          <w:numId w:val="12"/>
        </w:numPr>
      </w:pPr>
      <w:r w:rsidRPr="001C233D">
        <w:t xml:space="preserve">viesť </w:t>
      </w:r>
      <w:r w:rsidR="002A276F" w:rsidRPr="002A0CD0">
        <w:t xml:space="preserve">presné, prehľadné a úplné </w:t>
      </w:r>
      <w:r w:rsidRPr="002A0CD0">
        <w:t>záznamy o spracovateľských činnostiach</w:t>
      </w:r>
      <w:r w:rsidR="001E039A" w:rsidRPr="002A0CD0">
        <w:t xml:space="preserve"> podľa </w:t>
      </w:r>
      <w:r w:rsidRPr="002A0CD0">
        <w:t>čl</w:t>
      </w:r>
      <w:r w:rsidR="001E039A" w:rsidRPr="002A0CD0">
        <w:t>.</w:t>
      </w:r>
      <w:r w:rsidRPr="002A0CD0">
        <w:t xml:space="preserve"> 30 ods. 2 Nariadenia,</w:t>
      </w:r>
    </w:p>
    <w:p w14:paraId="5EDFBF30" w14:textId="44CF18B7" w:rsidR="006910FA" w:rsidRPr="001C233D" w:rsidRDefault="006910FA" w:rsidP="00596A0D">
      <w:pPr>
        <w:pStyle w:val="Odsekzoznamu"/>
      </w:pPr>
      <w:r w:rsidRPr="002A0CD0">
        <w:t>spolupracovať s Úradom na ochranu osobných údajov S</w:t>
      </w:r>
      <w:r w:rsidR="005325F5" w:rsidRPr="002A0CD0">
        <w:t xml:space="preserve">lovenskej republiky </w:t>
      </w:r>
      <w:r w:rsidRPr="002A0CD0">
        <w:t>v</w:t>
      </w:r>
      <w:r w:rsidR="005325F5" w:rsidRPr="002A0CD0">
        <w:t> </w:t>
      </w:r>
      <w:r w:rsidRPr="002A0CD0">
        <w:t>rá</w:t>
      </w:r>
      <w:r w:rsidR="002A276F" w:rsidRPr="002A0CD0">
        <w:t>mci dozoru</w:t>
      </w:r>
      <w:r w:rsidR="002A276F" w:rsidRPr="001C233D">
        <w:t xml:space="preserve"> podľa čl. 31 Nariadenia.</w:t>
      </w:r>
    </w:p>
    <w:p w14:paraId="7D4F6C24" w14:textId="2C0F447F" w:rsidR="007E6471" w:rsidRDefault="007E6471" w:rsidP="002A0CD0">
      <w:pPr>
        <w:pStyle w:val="Nadpis2"/>
        <w:rPr>
          <w:rFonts w:eastAsia="Calibri"/>
        </w:rPr>
      </w:pPr>
      <w:r>
        <w:rPr>
          <w:rFonts w:eastAsia="Calibri"/>
        </w:rPr>
        <w:t>6.19</w:t>
      </w:r>
      <w:r>
        <w:rPr>
          <w:rFonts w:eastAsia="Calibri"/>
        </w:rPr>
        <w:tab/>
        <w:t>V prípade, že sprostredkovateľ spracúva osobné údaje od viacerých prevádzkovateľov, zaväzuje sa spracúvať osobné údaje na základe tejto zmluvy osobitne, a zaistiť, aby nedošlo k zlúčeniu, zmiešaniu resp. zámene osobných údajov spracúvaných na základe tejto zmluvy s osobnými úd</w:t>
      </w:r>
      <w:r w:rsidR="002A0CD0">
        <w:rPr>
          <w:rFonts w:eastAsia="Calibri"/>
        </w:rPr>
        <w:t>ajmi od iných prevádzkovateľov.</w:t>
      </w:r>
    </w:p>
    <w:p w14:paraId="33C1C304" w14:textId="34771AAB" w:rsidR="002A276F" w:rsidRPr="001C233D" w:rsidRDefault="001E039A" w:rsidP="002A0CD0">
      <w:pPr>
        <w:pStyle w:val="Nadpis2"/>
        <w:rPr>
          <w:rFonts w:eastAsia="Calibri"/>
        </w:rPr>
      </w:pPr>
      <w:r w:rsidRPr="001C233D">
        <w:rPr>
          <w:rFonts w:eastAsia="Calibri"/>
        </w:rPr>
        <w:t>6.</w:t>
      </w:r>
      <w:r w:rsidR="007E6471">
        <w:rPr>
          <w:rFonts w:eastAsia="Calibri"/>
        </w:rPr>
        <w:t>20</w:t>
      </w:r>
      <w:r w:rsidRPr="001C233D">
        <w:rPr>
          <w:rFonts w:eastAsia="Calibri"/>
        </w:rPr>
        <w:tab/>
      </w:r>
      <w:r w:rsidR="002A276F" w:rsidRPr="001C233D">
        <w:rPr>
          <w:rFonts w:eastAsia="Calibri"/>
        </w:rPr>
        <w:t xml:space="preserve">Sprostredkovateľ je povinný pravidelne </w:t>
      </w:r>
      <w:r w:rsidRPr="001C233D">
        <w:rPr>
          <w:rFonts w:eastAsia="Calibri"/>
        </w:rPr>
        <w:t xml:space="preserve">a </w:t>
      </w:r>
      <w:r w:rsidR="002A276F" w:rsidRPr="001C233D">
        <w:rPr>
          <w:rFonts w:eastAsia="Calibri"/>
        </w:rPr>
        <w:t xml:space="preserve">po celú dobu trvania zmluvného vzťahu </w:t>
      </w:r>
      <w:r w:rsidR="00CD65C9" w:rsidRPr="001C233D">
        <w:rPr>
          <w:rFonts w:eastAsia="Calibri"/>
        </w:rPr>
        <w:t xml:space="preserve">založeného </w:t>
      </w:r>
      <w:r w:rsidR="002A276F" w:rsidRPr="001C233D">
        <w:rPr>
          <w:rFonts w:eastAsia="Calibri"/>
        </w:rPr>
        <w:t>t</w:t>
      </w:r>
      <w:r w:rsidR="00CD65C9" w:rsidRPr="001C233D">
        <w:rPr>
          <w:rFonts w:eastAsia="Calibri"/>
        </w:rPr>
        <w:t>outo</w:t>
      </w:r>
      <w:r w:rsidR="002A276F" w:rsidRPr="001C233D">
        <w:rPr>
          <w:rFonts w:eastAsia="Calibri"/>
        </w:rPr>
        <w:t xml:space="preserve"> </w:t>
      </w:r>
      <w:r w:rsidRPr="001C233D">
        <w:rPr>
          <w:rFonts w:eastAsia="Calibri"/>
        </w:rPr>
        <w:t>z</w:t>
      </w:r>
      <w:r w:rsidR="002A276F" w:rsidRPr="001C233D">
        <w:rPr>
          <w:rFonts w:eastAsia="Calibri"/>
        </w:rPr>
        <w:t>mluv</w:t>
      </w:r>
      <w:r w:rsidR="00CD65C9" w:rsidRPr="001C233D">
        <w:rPr>
          <w:rFonts w:eastAsia="Calibri"/>
        </w:rPr>
        <w:t>ou</w:t>
      </w:r>
      <w:r w:rsidR="002A276F" w:rsidRPr="001C233D">
        <w:rPr>
          <w:rFonts w:eastAsia="Calibri"/>
        </w:rPr>
        <w:t xml:space="preserve"> kontrolovať dodržiavanie podmienok ochrany osobných údajov (najmä interné </w:t>
      </w:r>
      <w:r w:rsidR="002A276F" w:rsidRPr="001C233D">
        <w:rPr>
          <w:rFonts w:eastAsia="Calibri"/>
        </w:rPr>
        <w:lastRenderedPageBreak/>
        <w:t xml:space="preserve">procesy </w:t>
      </w:r>
      <w:r w:rsidR="00CD65C9" w:rsidRPr="001C233D">
        <w:rPr>
          <w:rFonts w:eastAsia="Calibri"/>
        </w:rPr>
        <w:t xml:space="preserve">zabezpečené </w:t>
      </w:r>
      <w:r w:rsidR="002A276F" w:rsidRPr="001C233D">
        <w:rPr>
          <w:rFonts w:eastAsia="Calibri"/>
        </w:rPr>
        <w:t>technick</w:t>
      </w:r>
      <w:r w:rsidR="00CD65C9" w:rsidRPr="001C233D">
        <w:rPr>
          <w:rFonts w:eastAsia="Calibri"/>
        </w:rPr>
        <w:t>ými</w:t>
      </w:r>
      <w:r w:rsidR="002A276F" w:rsidRPr="001C233D">
        <w:rPr>
          <w:rFonts w:eastAsia="Calibri"/>
        </w:rPr>
        <w:t xml:space="preserve"> a organizačn</w:t>
      </w:r>
      <w:r w:rsidR="00CD65C9" w:rsidRPr="001C233D">
        <w:rPr>
          <w:rFonts w:eastAsia="Calibri"/>
        </w:rPr>
        <w:t>ými</w:t>
      </w:r>
      <w:r w:rsidR="002A276F" w:rsidRPr="001C233D">
        <w:rPr>
          <w:rFonts w:eastAsia="Calibri"/>
        </w:rPr>
        <w:t xml:space="preserve"> opatrenia</w:t>
      </w:r>
      <w:r w:rsidR="00CD65C9" w:rsidRPr="001C233D">
        <w:rPr>
          <w:rFonts w:eastAsia="Calibri"/>
        </w:rPr>
        <w:t>mi</w:t>
      </w:r>
      <w:r w:rsidR="002A276F" w:rsidRPr="001C233D">
        <w:rPr>
          <w:rFonts w:eastAsia="Calibri"/>
        </w:rPr>
        <w:t>)</w:t>
      </w:r>
      <w:r w:rsidR="00CD65C9" w:rsidRPr="001C233D">
        <w:rPr>
          <w:rFonts w:eastAsia="Calibri"/>
        </w:rPr>
        <w:t xml:space="preserve"> a ďalších </w:t>
      </w:r>
      <w:r w:rsidR="002A276F" w:rsidRPr="001C233D">
        <w:rPr>
          <w:rFonts w:eastAsia="Calibri"/>
        </w:rPr>
        <w:t xml:space="preserve">povinností </w:t>
      </w:r>
      <w:r w:rsidR="00CD65C9" w:rsidRPr="001C233D">
        <w:rPr>
          <w:rFonts w:eastAsia="Calibri"/>
        </w:rPr>
        <w:t xml:space="preserve">vyplývajúcich z </w:t>
      </w:r>
      <w:r w:rsidR="002A276F" w:rsidRPr="001C233D">
        <w:rPr>
          <w:rFonts w:eastAsia="Calibri"/>
        </w:rPr>
        <w:t xml:space="preserve">tejto </w:t>
      </w:r>
      <w:r w:rsidRPr="001C233D">
        <w:rPr>
          <w:rFonts w:eastAsia="Calibri"/>
        </w:rPr>
        <w:t>z</w:t>
      </w:r>
      <w:r w:rsidR="002A276F" w:rsidRPr="001C233D">
        <w:rPr>
          <w:rFonts w:eastAsia="Calibri"/>
        </w:rPr>
        <w:t xml:space="preserve">mluvy vrátane pokynov </w:t>
      </w:r>
      <w:r w:rsidRPr="001C233D">
        <w:rPr>
          <w:rFonts w:eastAsia="Calibri"/>
        </w:rPr>
        <w:t>p</w:t>
      </w:r>
      <w:r w:rsidR="002A276F" w:rsidRPr="001C233D">
        <w:rPr>
          <w:rFonts w:eastAsia="Calibri"/>
        </w:rPr>
        <w:t xml:space="preserve">revádzkovateľa. </w:t>
      </w:r>
    </w:p>
    <w:p w14:paraId="5AF44EFE" w14:textId="77777777" w:rsidR="002A0CD0" w:rsidRPr="00791A48" w:rsidRDefault="002A0CD0" w:rsidP="00DA41D4">
      <w:pPr>
        <w:pStyle w:val="BBClause2"/>
      </w:pPr>
    </w:p>
    <w:p w14:paraId="47F059BC" w14:textId="77777777" w:rsidR="003B3149" w:rsidRPr="001C233D" w:rsidRDefault="003B3149" w:rsidP="00DA41D4">
      <w:pPr>
        <w:pStyle w:val="BBClause2"/>
      </w:pPr>
    </w:p>
    <w:p w14:paraId="350D3E14" w14:textId="7C87E6B1" w:rsidR="00B030B1" w:rsidRPr="00DA41D4" w:rsidRDefault="00B030B1" w:rsidP="00DA41D4">
      <w:pPr>
        <w:pStyle w:val="BBHeading1"/>
      </w:pPr>
      <w:r w:rsidRPr="00DA41D4">
        <w:t>Čl. V</w:t>
      </w:r>
      <w:r w:rsidR="00832791" w:rsidRPr="00DA41D4">
        <w:t>I</w:t>
      </w:r>
      <w:r w:rsidR="001E039A" w:rsidRPr="00DA41D4">
        <w:t>I</w:t>
      </w:r>
    </w:p>
    <w:p w14:paraId="581358BC" w14:textId="17C6881C" w:rsidR="00B030B1" w:rsidRPr="001C233D" w:rsidRDefault="00174786" w:rsidP="00DA41D4">
      <w:pPr>
        <w:pStyle w:val="BBHeading1"/>
      </w:pPr>
      <w:r w:rsidRPr="001C233D">
        <w:t>bezpečnosť</w:t>
      </w:r>
      <w:r w:rsidR="00B030B1" w:rsidRPr="001C233D">
        <w:t xml:space="preserve"> OSOBNÝCH Údajov</w:t>
      </w:r>
    </w:p>
    <w:p w14:paraId="65742DC8" w14:textId="77777777" w:rsidR="00B030B1" w:rsidRPr="00DA41D4" w:rsidRDefault="00B030B1" w:rsidP="00B6365D">
      <w:pPr>
        <w:pStyle w:val="BBHeading1"/>
      </w:pPr>
    </w:p>
    <w:p w14:paraId="124AE5E2" w14:textId="527DEC37" w:rsidR="00174786" w:rsidRPr="001C233D" w:rsidRDefault="001E039A" w:rsidP="002A0CD0">
      <w:pPr>
        <w:pStyle w:val="Nadpis2"/>
      </w:pPr>
      <w:r w:rsidRPr="001C233D">
        <w:t>7.1</w:t>
      </w:r>
      <w:r w:rsidRPr="001C233D">
        <w:tab/>
      </w:r>
      <w:r w:rsidR="00D17B37" w:rsidRPr="001C233D">
        <w:t xml:space="preserve">Prevádzkovateľ vyhlasuje, že pri výbere sprostredkovateľa dbal na </w:t>
      </w:r>
      <w:r w:rsidR="00174786" w:rsidRPr="001C233D">
        <w:t xml:space="preserve">jeho </w:t>
      </w:r>
      <w:r w:rsidR="00D17B37" w:rsidRPr="001C233D">
        <w:t>odbornú, technickú, organizačnú a</w:t>
      </w:r>
      <w:r w:rsidRPr="001C233D">
        <w:t> </w:t>
      </w:r>
      <w:r w:rsidR="00D17B37" w:rsidRPr="001C233D">
        <w:t xml:space="preserve">personálnu spôsobilosť zaručiť bezpečnosť spracúvaných osobných údajov dotknutých osôb </w:t>
      </w:r>
      <w:r w:rsidR="00826B0C">
        <w:t xml:space="preserve">primeranými </w:t>
      </w:r>
      <w:r w:rsidR="00D17B37" w:rsidRPr="001C233D">
        <w:t>technickými</w:t>
      </w:r>
      <w:r w:rsidR="00620852" w:rsidRPr="001C233D">
        <w:t xml:space="preserve"> a </w:t>
      </w:r>
      <w:r w:rsidR="00D17B37" w:rsidRPr="001C233D">
        <w:t>organizačnými opatreniami</w:t>
      </w:r>
      <w:r w:rsidR="00174786" w:rsidRPr="001C233D">
        <w:t>.</w:t>
      </w:r>
    </w:p>
    <w:p w14:paraId="0B80FB6A" w14:textId="43DBD6F7" w:rsidR="00174786" w:rsidRPr="001C233D" w:rsidRDefault="001E039A" w:rsidP="002A0CD0">
      <w:pPr>
        <w:pStyle w:val="Nadpis2"/>
      </w:pPr>
      <w:r w:rsidRPr="001C233D">
        <w:t>7.2</w:t>
      </w:r>
      <w:r w:rsidRPr="001C233D">
        <w:tab/>
      </w:r>
      <w:r w:rsidR="00174786" w:rsidRPr="001C233D">
        <w:t>So zreteľom na najnovšie poznatky, náklady na vykonanie opatrení a na povahu, rozsah, kontext a účely spracúvania, ako aj na riziká s rôznou pravdepodobnosťou a závažnosťou pre práva a slobody fyzických osôb je sprostredkovateľ povinný prijať primerané technické a organizačné opatrenia (ďalej aj</w:t>
      </w:r>
      <w:r w:rsidR="001C233D" w:rsidRPr="001C233D">
        <w:t> </w:t>
      </w:r>
      <w:r w:rsidR="00174786" w:rsidRPr="001C233D">
        <w:t xml:space="preserve">„bezpečnostné opatrenia“) s cieľom zaistiť úroveň bezpečnosti primeranú tomuto riziku. Uvedené bezpečnostné opatrenia </w:t>
      </w:r>
      <w:r w:rsidR="0038489F">
        <w:t xml:space="preserve">by mali </w:t>
      </w:r>
      <w:r w:rsidR="00174786" w:rsidRPr="001C233D">
        <w:t>zahŕňať</w:t>
      </w:r>
      <w:r w:rsidR="0038489F">
        <w:t xml:space="preserve"> najmä</w:t>
      </w:r>
      <w:r w:rsidR="00174786" w:rsidRPr="001C233D">
        <w:t xml:space="preserve"> </w:t>
      </w:r>
    </w:p>
    <w:p w14:paraId="3AE79678" w14:textId="45D99D85" w:rsidR="00174786" w:rsidRPr="001C233D" w:rsidRDefault="00174786" w:rsidP="00596A0D">
      <w:pPr>
        <w:pStyle w:val="Odsekzoznamu"/>
        <w:numPr>
          <w:ilvl w:val="0"/>
          <w:numId w:val="13"/>
        </w:numPr>
      </w:pPr>
      <w:r w:rsidRPr="001C233D">
        <w:t>schopnosť zabezpečiť trvalú dôvernosť, integritu, dostupnosť a odolnosť systémov spracúvania a</w:t>
      </w:r>
      <w:r w:rsidR="001C233D" w:rsidRPr="001C233D">
        <w:t> </w:t>
      </w:r>
      <w:r w:rsidRPr="001C233D">
        <w:t>služieb</w:t>
      </w:r>
      <w:r w:rsidR="001C233D" w:rsidRPr="001C233D">
        <w:t>,</w:t>
      </w:r>
      <w:r w:rsidRPr="001C233D">
        <w:t xml:space="preserve"> </w:t>
      </w:r>
    </w:p>
    <w:p w14:paraId="61843CF4" w14:textId="7970662E" w:rsidR="00174786" w:rsidRPr="001C233D" w:rsidRDefault="00174786" w:rsidP="00596A0D">
      <w:pPr>
        <w:pStyle w:val="Odsekzoznamu"/>
        <w:numPr>
          <w:ilvl w:val="0"/>
          <w:numId w:val="13"/>
        </w:numPr>
      </w:pPr>
      <w:r w:rsidRPr="001C233D">
        <w:t>schopnosť včas obnoviť dostupnosť osobných údajov a prístup k nim v prípade fyzického alebo technického incidentu</w:t>
      </w:r>
      <w:r w:rsidR="001C233D" w:rsidRPr="001C233D">
        <w:t>,</w:t>
      </w:r>
      <w:r w:rsidRPr="001C233D">
        <w:t xml:space="preserve"> </w:t>
      </w:r>
    </w:p>
    <w:p w14:paraId="5434D87F" w14:textId="77777777" w:rsidR="0038489F" w:rsidRDefault="00174786" w:rsidP="00596A0D">
      <w:pPr>
        <w:pStyle w:val="Odsekzoznamu"/>
        <w:numPr>
          <w:ilvl w:val="0"/>
          <w:numId w:val="13"/>
        </w:numPr>
      </w:pPr>
      <w:r w:rsidRPr="001C233D">
        <w:t>proces pravidelného testovania, posudzovania a hodnotenia účinnosti technických a organizačných opatrení na zaistenie bezpečnosti spracúvania</w:t>
      </w:r>
      <w:r w:rsidR="0038489F">
        <w:t>,</w:t>
      </w:r>
    </w:p>
    <w:p w14:paraId="292341CC" w14:textId="197F1421" w:rsidR="00174786" w:rsidRPr="0038489F" w:rsidRDefault="0038489F" w:rsidP="00596A0D">
      <w:pPr>
        <w:pStyle w:val="Odsekzoznamu"/>
        <w:numPr>
          <w:ilvl w:val="0"/>
          <w:numId w:val="13"/>
        </w:numPr>
      </w:pPr>
      <w:r w:rsidRPr="0038489F">
        <w:t xml:space="preserve">v odôvodnených prípadoch </w:t>
      </w:r>
      <w:proofErr w:type="spellStart"/>
      <w:r w:rsidRPr="0038489F">
        <w:t>pseudonymizáciu</w:t>
      </w:r>
      <w:proofErr w:type="spellEnd"/>
      <w:r w:rsidRPr="0038489F">
        <w:t xml:space="preserve"> a šifrovanie osobných údajov</w:t>
      </w:r>
      <w:r w:rsidR="00174786" w:rsidRPr="0038489F">
        <w:t>.</w:t>
      </w:r>
    </w:p>
    <w:p w14:paraId="043FC15F" w14:textId="176BF34D" w:rsidR="001C233D" w:rsidRPr="001C233D" w:rsidRDefault="001C233D" w:rsidP="002A0CD0">
      <w:pPr>
        <w:pStyle w:val="Nadpis2"/>
      </w:pPr>
      <w:r w:rsidRPr="001C233D">
        <w:t>7.3</w:t>
      </w:r>
      <w:r w:rsidRPr="001C233D">
        <w:tab/>
      </w:r>
      <w:r>
        <w:t>P</w:t>
      </w:r>
      <w:r w:rsidRPr="001C233D">
        <w:t xml:space="preserve">ri posudzovaní primeranej úrovne bezpečnosti </w:t>
      </w:r>
      <w:r>
        <w:t xml:space="preserve">je sprostredkovateľ povinný </w:t>
      </w:r>
      <w:r w:rsidRPr="001C233D">
        <w:t>prihliada</w:t>
      </w:r>
      <w:r>
        <w:t xml:space="preserve">ť najmä </w:t>
      </w:r>
      <w:r w:rsidRPr="001C233D">
        <w:t>na</w:t>
      </w:r>
      <w:r>
        <w:t> </w:t>
      </w:r>
      <w:r w:rsidRPr="001C233D">
        <w:t xml:space="preserve">riziká, ktoré predstavuje spracúvanie, a to najmä v dôsledku náhodného alebo nezákonného zničenia, straty, zmeny, neoprávneného poskytnutia osobných údajov, ktoré sa prenášajú, uchovávajú alebo inak spracúvajú, alebo neoprávneného prístupu k takýmto </w:t>
      </w:r>
      <w:r w:rsidR="001E2414">
        <w:t xml:space="preserve">osobným </w:t>
      </w:r>
      <w:r w:rsidRPr="001C233D">
        <w:t>údajom.</w:t>
      </w:r>
    </w:p>
    <w:p w14:paraId="1D6F29AE" w14:textId="23617D08" w:rsidR="001C233D" w:rsidRPr="001C233D" w:rsidRDefault="001C233D" w:rsidP="002A0CD0">
      <w:pPr>
        <w:pStyle w:val="Nadpis2"/>
      </w:pPr>
      <w:r>
        <w:t>7.4</w:t>
      </w:r>
      <w:r>
        <w:tab/>
      </w:r>
      <w:r w:rsidRPr="001C233D">
        <w:t xml:space="preserve">Sprostredkovateľ </w:t>
      </w:r>
      <w:r w:rsidR="0038489F">
        <w:t xml:space="preserve">je povinný </w:t>
      </w:r>
      <w:r w:rsidRPr="001C233D">
        <w:t>zabezpeč</w:t>
      </w:r>
      <w:r w:rsidR="0038489F">
        <w:t>iť</w:t>
      </w:r>
      <w:r w:rsidRPr="001C233D">
        <w:t xml:space="preserve">, aby každá fyzická osoba konajúca na základe </w:t>
      </w:r>
      <w:r>
        <w:t xml:space="preserve">jeho </w:t>
      </w:r>
      <w:r w:rsidRPr="001C233D">
        <w:t xml:space="preserve">poverenia, ktorá má prístup k osobným údajom, spracúvala tieto </w:t>
      </w:r>
      <w:r w:rsidR="001E2414">
        <w:t xml:space="preserve">osobné </w:t>
      </w:r>
      <w:r w:rsidRPr="001C233D">
        <w:t>údaje len na základe pokynov prevádzkovateľa s</w:t>
      </w:r>
      <w:r w:rsidR="0038489F">
        <w:t> </w:t>
      </w:r>
      <w:r w:rsidRPr="001C233D">
        <w:t xml:space="preserve">výnimkou prípadov, </w:t>
      </w:r>
      <w:r w:rsidR="0038489F">
        <w:t xml:space="preserve">v ktorých je povinná postupovať </w:t>
      </w:r>
      <w:r w:rsidRPr="001C233D">
        <w:t>práva Únie alebo práva členského štátu.</w:t>
      </w:r>
    </w:p>
    <w:p w14:paraId="31F86595" w14:textId="6E066E40" w:rsidR="00FC1718" w:rsidRPr="001C233D" w:rsidRDefault="00D502C0" w:rsidP="002A0CD0">
      <w:pPr>
        <w:pStyle w:val="Nadpis2"/>
      </w:pPr>
      <w:r w:rsidRPr="001C233D">
        <w:t>7.</w:t>
      </w:r>
      <w:r w:rsidR="0038489F">
        <w:t>5</w:t>
      </w:r>
      <w:r w:rsidRPr="001C233D">
        <w:tab/>
      </w:r>
      <w:r w:rsidR="00B030B1" w:rsidRPr="001C233D">
        <w:t xml:space="preserve">V prípade porušenia </w:t>
      </w:r>
      <w:r w:rsidR="0038489F">
        <w:t xml:space="preserve">ochrany osobných údajov </w:t>
      </w:r>
      <w:r w:rsidR="00B030B1" w:rsidRPr="001C233D">
        <w:t xml:space="preserve">je </w:t>
      </w:r>
      <w:r w:rsidRPr="001C233D">
        <w:t>s</w:t>
      </w:r>
      <w:r w:rsidR="00B030B1" w:rsidRPr="001C233D">
        <w:t xml:space="preserve">prostredkovateľ povinný </w:t>
      </w:r>
      <w:r w:rsidR="0038489F">
        <w:t xml:space="preserve">bezodkladne </w:t>
      </w:r>
      <w:r w:rsidR="00B030B1" w:rsidRPr="001C233D">
        <w:t>prijať primerané nápravné opatrenia</w:t>
      </w:r>
      <w:r w:rsidR="0038489F">
        <w:t xml:space="preserve"> a</w:t>
      </w:r>
      <w:r w:rsidR="00B030B1" w:rsidRPr="001C233D">
        <w:t xml:space="preserve"> </w:t>
      </w:r>
      <w:r w:rsidRPr="001C233D">
        <w:t>p</w:t>
      </w:r>
      <w:r w:rsidR="00B030B1" w:rsidRPr="001C233D">
        <w:t xml:space="preserve">revádzkovateľovi </w:t>
      </w:r>
      <w:r w:rsidR="0038489F">
        <w:t xml:space="preserve">poskytnúť </w:t>
      </w:r>
      <w:r w:rsidR="00B030B1" w:rsidRPr="001C233D">
        <w:t xml:space="preserve">všetky relevantné informácie, o ktoré ho </w:t>
      </w:r>
      <w:r w:rsidRPr="001C233D">
        <w:t>p</w:t>
      </w:r>
      <w:r w:rsidR="00B030B1" w:rsidRPr="001C233D">
        <w:t>revádzkovateľ v súvislosti s </w:t>
      </w:r>
      <w:r w:rsidR="00AA7315" w:rsidRPr="001C233D">
        <w:t>p</w:t>
      </w:r>
      <w:r w:rsidR="00B030B1" w:rsidRPr="001C233D">
        <w:t xml:space="preserve">orušením </w:t>
      </w:r>
      <w:r w:rsidR="0038489F">
        <w:t>ochrany osobných údajov</w:t>
      </w:r>
      <w:r w:rsidR="0038489F" w:rsidRPr="001C233D">
        <w:t xml:space="preserve"> </w:t>
      </w:r>
      <w:r w:rsidR="00B030B1" w:rsidRPr="001C233D">
        <w:t xml:space="preserve">požiada. Sprostredkovateľ je </w:t>
      </w:r>
      <w:r w:rsidR="0038489F">
        <w:t xml:space="preserve">súčasne </w:t>
      </w:r>
      <w:r w:rsidR="00B030B1" w:rsidRPr="001C233D">
        <w:t xml:space="preserve">povinný </w:t>
      </w:r>
      <w:r w:rsidR="0038489F" w:rsidRPr="001C233D">
        <w:t xml:space="preserve">poskytnúť prevádzkovateľovi </w:t>
      </w:r>
      <w:r w:rsidR="00B030B1" w:rsidRPr="001C233D">
        <w:t xml:space="preserve">súčinnosť </w:t>
      </w:r>
      <w:r w:rsidRPr="001C233D">
        <w:t xml:space="preserve">potrebnú na </w:t>
      </w:r>
      <w:r w:rsidR="00B030B1" w:rsidRPr="001C233D">
        <w:t>odstráneni</w:t>
      </w:r>
      <w:r w:rsidRPr="001C233D">
        <w:t>e</w:t>
      </w:r>
      <w:r w:rsidR="00B030B1" w:rsidRPr="001C233D">
        <w:t xml:space="preserve"> následkov </w:t>
      </w:r>
      <w:r w:rsidR="00AA7315" w:rsidRPr="001C233D">
        <w:t>p</w:t>
      </w:r>
      <w:r w:rsidR="00B030B1" w:rsidRPr="001C233D">
        <w:t xml:space="preserve">orušenia </w:t>
      </w:r>
      <w:r w:rsidR="0038489F">
        <w:t>ochrany osobných údajov</w:t>
      </w:r>
      <w:r w:rsidR="00B030B1" w:rsidRPr="001C233D">
        <w:t>.</w:t>
      </w:r>
    </w:p>
    <w:p w14:paraId="003C0732" w14:textId="3EEE2BCC" w:rsidR="001B2945" w:rsidRDefault="00D502C0" w:rsidP="002A0CD0">
      <w:pPr>
        <w:pStyle w:val="Nadpis2"/>
        <w:rPr>
          <w:rFonts w:eastAsia="Calibri"/>
          <w:lang w:eastAsia="en-GB"/>
        </w:rPr>
      </w:pPr>
      <w:r w:rsidRPr="001C233D">
        <w:rPr>
          <w:rFonts w:eastAsia="Calibri"/>
          <w:lang w:eastAsia="en-GB"/>
        </w:rPr>
        <w:t>7.</w:t>
      </w:r>
      <w:r w:rsidR="0038489F">
        <w:rPr>
          <w:rFonts w:eastAsia="Calibri"/>
          <w:lang w:eastAsia="en-GB"/>
        </w:rPr>
        <w:t>6</w:t>
      </w:r>
      <w:r w:rsidRPr="001C233D">
        <w:rPr>
          <w:rFonts w:eastAsia="Calibri"/>
          <w:lang w:eastAsia="en-GB"/>
        </w:rPr>
        <w:tab/>
      </w:r>
      <w:r w:rsidR="001B2945">
        <w:rPr>
          <w:rFonts w:eastAsia="Calibri"/>
          <w:lang w:eastAsia="en-GB"/>
        </w:rPr>
        <w:t xml:space="preserve">Po zohľadnení povahy spracúvania </w:t>
      </w:r>
      <w:r w:rsidRPr="001C233D">
        <w:rPr>
          <w:rFonts w:eastAsia="Calibri"/>
          <w:lang w:eastAsia="en-GB"/>
        </w:rPr>
        <w:t xml:space="preserve">je </w:t>
      </w:r>
      <w:r w:rsidR="001B2945">
        <w:rPr>
          <w:rFonts w:eastAsia="Calibri"/>
          <w:lang w:eastAsia="en-GB"/>
        </w:rPr>
        <w:t>s</w:t>
      </w:r>
      <w:r w:rsidR="001B2945" w:rsidRPr="001C233D">
        <w:rPr>
          <w:rFonts w:eastAsia="Calibri"/>
          <w:lang w:eastAsia="en-GB"/>
        </w:rPr>
        <w:t xml:space="preserve">prostredkovateľ </w:t>
      </w:r>
      <w:r w:rsidR="001B2945">
        <w:rPr>
          <w:rFonts w:eastAsia="Calibri"/>
          <w:lang w:eastAsia="en-GB"/>
        </w:rPr>
        <w:t xml:space="preserve">povinný vhodnými bezpečnostnými opatreniami v čo najväčšej miere pomáhať </w:t>
      </w:r>
      <w:r w:rsidR="0038489F" w:rsidRPr="001C233D">
        <w:rPr>
          <w:rFonts w:eastAsia="Calibri"/>
          <w:lang w:eastAsia="en-GB"/>
        </w:rPr>
        <w:t>prevádzkovateľov</w:t>
      </w:r>
      <w:r w:rsidR="001B2945">
        <w:rPr>
          <w:rFonts w:eastAsia="Calibri"/>
          <w:lang w:eastAsia="en-GB"/>
        </w:rPr>
        <w:t xml:space="preserve">i pri plnení jeho povinnosti </w:t>
      </w:r>
      <w:r w:rsidR="006450DE" w:rsidRPr="001C233D">
        <w:rPr>
          <w:rFonts w:eastAsia="Calibri"/>
          <w:lang w:eastAsia="en-GB"/>
        </w:rPr>
        <w:t>reagovať na</w:t>
      </w:r>
      <w:r w:rsidR="00A166FE" w:rsidRPr="001C233D">
        <w:rPr>
          <w:rFonts w:eastAsia="Calibri"/>
          <w:lang w:eastAsia="en-GB"/>
        </w:rPr>
        <w:t> </w:t>
      </w:r>
      <w:r w:rsidR="006450DE" w:rsidRPr="001C233D">
        <w:rPr>
          <w:rFonts w:eastAsia="Calibri"/>
          <w:lang w:eastAsia="en-GB"/>
        </w:rPr>
        <w:t xml:space="preserve">žiadosti </w:t>
      </w:r>
      <w:r w:rsidR="001B2945">
        <w:rPr>
          <w:rFonts w:eastAsia="Calibri"/>
          <w:lang w:eastAsia="en-GB"/>
        </w:rPr>
        <w:t>o výkon práv dotknutej osoby ustanovených v </w:t>
      </w:r>
      <w:r w:rsidR="006450DE" w:rsidRPr="001C233D">
        <w:rPr>
          <w:rFonts w:eastAsia="Calibri"/>
          <w:lang w:eastAsia="en-GB"/>
        </w:rPr>
        <w:t>kapitol</w:t>
      </w:r>
      <w:r w:rsidR="001B2945">
        <w:rPr>
          <w:rFonts w:eastAsia="Calibri"/>
          <w:lang w:eastAsia="en-GB"/>
        </w:rPr>
        <w:t xml:space="preserve">e III Nariadenia. </w:t>
      </w:r>
    </w:p>
    <w:p w14:paraId="0A416AFC" w14:textId="5212FBAA" w:rsidR="00326FA6" w:rsidRPr="00C46CAE" w:rsidRDefault="00E6162F" w:rsidP="002A0CD0">
      <w:pPr>
        <w:pStyle w:val="Nadpis2"/>
        <w:rPr>
          <w:rFonts w:eastAsia="Calibri"/>
          <w:lang w:eastAsia="en-GB"/>
        </w:rPr>
      </w:pPr>
      <w:r w:rsidRPr="00C46CAE">
        <w:rPr>
          <w:rFonts w:eastAsia="Calibri"/>
          <w:lang w:eastAsia="en-GB"/>
        </w:rPr>
        <w:t>7.</w:t>
      </w:r>
      <w:r w:rsidR="001B2945" w:rsidRPr="00C46CAE">
        <w:rPr>
          <w:rFonts w:eastAsia="Calibri"/>
          <w:lang w:eastAsia="en-GB"/>
        </w:rPr>
        <w:t>7</w:t>
      </w:r>
      <w:r w:rsidRPr="00C46CAE">
        <w:rPr>
          <w:rFonts w:eastAsia="Calibri"/>
          <w:lang w:eastAsia="en-GB"/>
        </w:rPr>
        <w:tab/>
      </w:r>
      <w:r w:rsidR="00326FA6" w:rsidRPr="00C46CAE">
        <w:rPr>
          <w:rFonts w:eastAsia="Calibri"/>
          <w:lang w:eastAsia="en-GB"/>
        </w:rPr>
        <w:t xml:space="preserve">Sprostredkovateľ </w:t>
      </w:r>
      <w:r w:rsidR="00C46CAE" w:rsidRPr="00C46CAE">
        <w:rPr>
          <w:rFonts w:eastAsia="Calibri"/>
          <w:lang w:eastAsia="en-GB"/>
        </w:rPr>
        <w:t xml:space="preserve">je povinný </w:t>
      </w:r>
      <w:r w:rsidR="00326FA6" w:rsidRPr="00C46CAE">
        <w:rPr>
          <w:rFonts w:eastAsia="Calibri"/>
          <w:lang w:eastAsia="en-GB"/>
        </w:rPr>
        <w:t>poskyt</w:t>
      </w:r>
      <w:r w:rsidR="00C46CAE" w:rsidRPr="00C46CAE">
        <w:rPr>
          <w:rFonts w:eastAsia="Calibri"/>
          <w:lang w:eastAsia="en-GB"/>
        </w:rPr>
        <w:t xml:space="preserve">ovať </w:t>
      </w:r>
      <w:r w:rsidRPr="00C46CAE">
        <w:rPr>
          <w:rFonts w:eastAsia="Calibri"/>
          <w:lang w:eastAsia="en-GB"/>
        </w:rPr>
        <w:t>p</w:t>
      </w:r>
      <w:r w:rsidR="00326FA6" w:rsidRPr="00C46CAE">
        <w:rPr>
          <w:rFonts w:eastAsia="Calibri"/>
          <w:lang w:eastAsia="en-GB"/>
        </w:rPr>
        <w:t xml:space="preserve">revádzkovateľovi </w:t>
      </w:r>
      <w:r w:rsidR="00C46CAE" w:rsidRPr="00C46CAE">
        <w:rPr>
          <w:rFonts w:eastAsia="Calibri"/>
          <w:lang w:eastAsia="en-GB"/>
        </w:rPr>
        <w:t xml:space="preserve">potrebnú </w:t>
      </w:r>
      <w:r w:rsidR="00326FA6" w:rsidRPr="00C46CAE">
        <w:rPr>
          <w:rFonts w:eastAsia="Calibri"/>
          <w:lang w:eastAsia="en-GB"/>
        </w:rPr>
        <w:t>súčinnosť pri</w:t>
      </w:r>
      <w:r w:rsidRPr="00C46CAE">
        <w:rPr>
          <w:rFonts w:eastAsia="Calibri"/>
          <w:lang w:eastAsia="en-GB"/>
        </w:rPr>
        <w:t> </w:t>
      </w:r>
      <w:r w:rsidR="00326FA6" w:rsidRPr="00C46CAE">
        <w:rPr>
          <w:rFonts w:eastAsia="Calibri"/>
          <w:lang w:eastAsia="en-GB"/>
        </w:rPr>
        <w:t xml:space="preserve">plnení povinností uvedených v článkoch 32 </w:t>
      </w:r>
      <w:r w:rsidRPr="00C46CAE">
        <w:rPr>
          <w:rFonts w:eastAsia="Calibri"/>
          <w:lang w:eastAsia="en-GB"/>
        </w:rPr>
        <w:t>až</w:t>
      </w:r>
      <w:r w:rsidR="00326FA6" w:rsidRPr="00C46CAE">
        <w:rPr>
          <w:rFonts w:eastAsia="Calibri"/>
          <w:lang w:eastAsia="en-GB"/>
        </w:rPr>
        <w:t xml:space="preserve"> 36 Nariadenia. </w:t>
      </w:r>
      <w:r w:rsidR="00C46CAE" w:rsidRPr="00C46CAE">
        <w:rPr>
          <w:rFonts w:eastAsia="Calibri"/>
          <w:lang w:eastAsia="en-GB"/>
        </w:rPr>
        <w:t>S</w:t>
      </w:r>
      <w:r w:rsidR="00326FA6" w:rsidRPr="00C46CAE">
        <w:rPr>
          <w:rFonts w:eastAsia="Calibri"/>
          <w:lang w:eastAsia="en-GB"/>
        </w:rPr>
        <w:t xml:space="preserve">prostredkovateľ </w:t>
      </w:r>
      <w:r w:rsidR="00C46CAE" w:rsidRPr="00C46CAE">
        <w:rPr>
          <w:rFonts w:eastAsia="Calibri"/>
          <w:lang w:eastAsia="en-GB"/>
        </w:rPr>
        <w:t xml:space="preserve">je súčasne povinný </w:t>
      </w:r>
      <w:r w:rsidR="00326FA6" w:rsidRPr="00C46CAE">
        <w:rPr>
          <w:rFonts w:eastAsia="Calibri"/>
          <w:lang w:eastAsia="en-GB"/>
        </w:rPr>
        <w:t>poskyt</w:t>
      </w:r>
      <w:r w:rsidR="00C46CAE" w:rsidRPr="00C46CAE">
        <w:rPr>
          <w:rFonts w:eastAsia="Calibri"/>
          <w:lang w:eastAsia="en-GB"/>
        </w:rPr>
        <w:t>ovať</w:t>
      </w:r>
      <w:r w:rsidR="00326FA6" w:rsidRPr="00C46CAE">
        <w:rPr>
          <w:rFonts w:eastAsia="Calibri"/>
          <w:lang w:eastAsia="en-GB"/>
        </w:rPr>
        <w:t xml:space="preserve"> </w:t>
      </w:r>
      <w:r w:rsidRPr="00C46CAE">
        <w:rPr>
          <w:rFonts w:eastAsia="Calibri"/>
          <w:lang w:eastAsia="en-GB"/>
        </w:rPr>
        <w:t>p</w:t>
      </w:r>
      <w:r w:rsidR="00326FA6" w:rsidRPr="00C46CAE">
        <w:rPr>
          <w:rFonts w:eastAsia="Calibri"/>
          <w:lang w:eastAsia="en-GB"/>
        </w:rPr>
        <w:t>revádzkovateľovi informácie a</w:t>
      </w:r>
      <w:r w:rsidR="00C46CAE" w:rsidRPr="00C46CAE">
        <w:rPr>
          <w:rFonts w:eastAsia="Calibri"/>
          <w:lang w:eastAsia="en-GB"/>
        </w:rPr>
        <w:t xml:space="preserve"> podklady potrebné na </w:t>
      </w:r>
      <w:r w:rsidR="00326FA6" w:rsidRPr="00C46CAE">
        <w:rPr>
          <w:rFonts w:eastAsia="Calibri"/>
          <w:lang w:eastAsia="en-GB"/>
        </w:rPr>
        <w:t>pln</w:t>
      </w:r>
      <w:r w:rsidR="00C46CAE" w:rsidRPr="00C46CAE">
        <w:rPr>
          <w:rFonts w:eastAsia="Calibri"/>
          <w:lang w:eastAsia="en-GB"/>
        </w:rPr>
        <w:t>enie</w:t>
      </w:r>
      <w:r w:rsidR="00326FA6" w:rsidRPr="00C46CAE">
        <w:rPr>
          <w:rFonts w:eastAsia="Calibri"/>
          <w:lang w:eastAsia="en-GB"/>
        </w:rPr>
        <w:t xml:space="preserve"> povinnost</w:t>
      </w:r>
      <w:r w:rsidR="00C46CAE" w:rsidRPr="00C46CAE">
        <w:rPr>
          <w:rFonts w:eastAsia="Calibri"/>
          <w:lang w:eastAsia="en-GB"/>
        </w:rPr>
        <w:t xml:space="preserve">í prevádzkovateľa vyplývajúcich zo všeobecne záväzných </w:t>
      </w:r>
      <w:r w:rsidR="00326FA6" w:rsidRPr="00C46CAE">
        <w:rPr>
          <w:rFonts w:eastAsia="Calibri"/>
          <w:lang w:eastAsia="en-GB"/>
        </w:rPr>
        <w:t xml:space="preserve">právnych predpisov alebo pri vybavovaní </w:t>
      </w:r>
      <w:r w:rsidRPr="00C46CAE">
        <w:rPr>
          <w:rFonts w:eastAsia="Calibri"/>
          <w:lang w:eastAsia="en-GB"/>
        </w:rPr>
        <w:t xml:space="preserve">žiadostí </w:t>
      </w:r>
      <w:r w:rsidR="00326FA6" w:rsidRPr="00C46CAE">
        <w:rPr>
          <w:rFonts w:eastAsia="Calibri"/>
          <w:lang w:eastAsia="en-GB"/>
        </w:rPr>
        <w:t xml:space="preserve">alebo opatrení </w:t>
      </w:r>
      <w:r w:rsidR="00C46CAE" w:rsidRPr="00C46CAE">
        <w:rPr>
          <w:rFonts w:eastAsia="Calibri"/>
          <w:lang w:eastAsia="en-GB"/>
        </w:rPr>
        <w:t>orgánov štátnej správy, ak</w:t>
      </w:r>
      <w:r w:rsidR="00326FA6" w:rsidRPr="00C46CAE">
        <w:rPr>
          <w:rFonts w:eastAsia="Calibri"/>
          <w:lang w:eastAsia="en-GB"/>
        </w:rPr>
        <w:t xml:space="preserve"> tieto povinnosti, </w:t>
      </w:r>
      <w:r w:rsidRPr="00C46CAE">
        <w:rPr>
          <w:rFonts w:eastAsia="Calibri"/>
          <w:lang w:eastAsia="en-GB"/>
        </w:rPr>
        <w:t xml:space="preserve">žiadosti </w:t>
      </w:r>
      <w:r w:rsidR="00326FA6" w:rsidRPr="00C46CAE">
        <w:rPr>
          <w:rFonts w:eastAsia="Calibri"/>
          <w:lang w:eastAsia="en-GB"/>
        </w:rPr>
        <w:t>alebo opatrenia súvisia so spracúvaním osobných údajov</w:t>
      </w:r>
      <w:r w:rsidR="00C46CAE" w:rsidRPr="00C46CAE">
        <w:rPr>
          <w:rFonts w:eastAsia="Calibri"/>
          <w:lang w:eastAsia="en-GB"/>
        </w:rPr>
        <w:t>, ktoré v mene prevádzkovateľa vykonáva s</w:t>
      </w:r>
      <w:r w:rsidR="00326FA6" w:rsidRPr="00C46CAE">
        <w:rPr>
          <w:rFonts w:eastAsia="Calibri"/>
          <w:lang w:eastAsia="en-GB"/>
        </w:rPr>
        <w:t>prostredkovateľ.</w:t>
      </w:r>
    </w:p>
    <w:p w14:paraId="659E7A59" w14:textId="1A9360FC" w:rsidR="00FC1718" w:rsidRPr="001C233D" w:rsidRDefault="00E6162F" w:rsidP="002A0CD0">
      <w:pPr>
        <w:pStyle w:val="Nadpis2"/>
      </w:pPr>
      <w:r w:rsidRPr="001C233D">
        <w:t>7.</w:t>
      </w:r>
      <w:r w:rsidR="002A0CD0">
        <w:t>8</w:t>
      </w:r>
      <w:r w:rsidRPr="001C233D">
        <w:tab/>
      </w:r>
      <w:r w:rsidR="00B030B1" w:rsidRPr="001C233D">
        <w:t>Sprostredkovateľ je povinný zachovávať mlčanlivosť o osobných údajoch</w:t>
      </w:r>
      <w:r w:rsidR="00C46CAE">
        <w:t xml:space="preserve">, </w:t>
      </w:r>
      <w:r w:rsidR="00B030B1" w:rsidRPr="001C233D">
        <w:t xml:space="preserve">s ktorými príde do styku; tie nesmie využiť </w:t>
      </w:r>
      <w:r w:rsidR="00C46CAE">
        <w:t>pre</w:t>
      </w:r>
      <w:r w:rsidR="00B030B1" w:rsidRPr="001C233D">
        <w:t xml:space="preserve"> svoju potrebu, </w:t>
      </w:r>
      <w:r w:rsidR="00C46CAE">
        <w:t xml:space="preserve">ani </w:t>
      </w:r>
      <w:r w:rsidR="00B030B1" w:rsidRPr="001C233D">
        <w:t>zverejniť a</w:t>
      </w:r>
      <w:r w:rsidR="00C46CAE">
        <w:t xml:space="preserve">lebo </w:t>
      </w:r>
      <w:r w:rsidR="00B030B1" w:rsidRPr="001C233D">
        <w:t xml:space="preserve">poskytnúť bez predchádzajúceho písomného súhlasu </w:t>
      </w:r>
      <w:r w:rsidRPr="001C233D">
        <w:t>p</w:t>
      </w:r>
      <w:r w:rsidR="00B030B1" w:rsidRPr="001C233D">
        <w:t xml:space="preserve">revádzkovateľa okrem prípadov, ak poskytnutie </w:t>
      </w:r>
      <w:r w:rsidR="00C46CAE">
        <w:t>vyplýva z</w:t>
      </w:r>
      <w:r w:rsidR="00B030B1" w:rsidRPr="001C233D">
        <w:t xml:space="preserve"> tejto </w:t>
      </w:r>
      <w:r w:rsidRPr="001C233D">
        <w:t>z</w:t>
      </w:r>
      <w:r w:rsidR="00B030B1" w:rsidRPr="001C233D">
        <w:t>mluvy</w:t>
      </w:r>
      <w:r w:rsidR="00C10072">
        <w:t xml:space="preserve">, </w:t>
      </w:r>
      <w:r w:rsidR="00B030B1" w:rsidRPr="001C233D">
        <w:t xml:space="preserve">z osobitných právnych predpisov alebo </w:t>
      </w:r>
      <w:r w:rsidR="00AA7315" w:rsidRPr="001C233D">
        <w:t>z</w:t>
      </w:r>
      <w:r w:rsidR="000D15EA" w:rsidRPr="001C233D">
        <w:t> </w:t>
      </w:r>
      <w:r w:rsidR="00B030B1" w:rsidRPr="001C233D">
        <w:t xml:space="preserve">rozhodnutia </w:t>
      </w:r>
      <w:r w:rsidR="00C10072">
        <w:t xml:space="preserve">štátneho </w:t>
      </w:r>
      <w:r w:rsidR="00B030B1" w:rsidRPr="001C233D">
        <w:t>orgánu</w:t>
      </w:r>
      <w:r w:rsidR="00AA7315" w:rsidRPr="001C233D">
        <w:t xml:space="preserve">; </w:t>
      </w:r>
      <w:r w:rsidR="00C10072">
        <w:t>uvedenú</w:t>
      </w:r>
      <w:r w:rsidR="00B030B1" w:rsidRPr="001C233D">
        <w:t xml:space="preserve"> mlčanlivosť </w:t>
      </w:r>
      <w:r w:rsidR="00AA7315" w:rsidRPr="001C233D">
        <w:t xml:space="preserve">sa </w:t>
      </w:r>
      <w:r w:rsidR="000D15EA" w:rsidRPr="001C233D">
        <w:t>s</w:t>
      </w:r>
      <w:r w:rsidR="00AA7315" w:rsidRPr="001C233D">
        <w:t xml:space="preserve">prostredkovateľ </w:t>
      </w:r>
      <w:r w:rsidR="00B030B1" w:rsidRPr="001C233D">
        <w:t>zaväzuje zachovávať aj</w:t>
      </w:r>
      <w:r w:rsidR="00C10072">
        <w:t> </w:t>
      </w:r>
      <w:r w:rsidR="00B030B1" w:rsidRPr="001C233D">
        <w:t>po</w:t>
      </w:r>
      <w:r w:rsidR="000D15EA" w:rsidRPr="001C233D">
        <w:t> </w:t>
      </w:r>
      <w:r w:rsidR="00B030B1" w:rsidRPr="001C233D">
        <w:t xml:space="preserve">skončení </w:t>
      </w:r>
      <w:r w:rsidR="00C10072">
        <w:t>spracúvania na základe tejto zmluvy</w:t>
      </w:r>
      <w:r w:rsidR="00B030B1" w:rsidRPr="001C233D">
        <w:t xml:space="preserve">. Sprostredkovateľ je </w:t>
      </w:r>
      <w:r w:rsidR="00C10072">
        <w:t xml:space="preserve">súčasne </w:t>
      </w:r>
      <w:r w:rsidR="00B030B1" w:rsidRPr="001C233D">
        <w:t>povinný viesť evidenciu o</w:t>
      </w:r>
      <w:r w:rsidR="00C10072">
        <w:t xml:space="preserve"> každom </w:t>
      </w:r>
      <w:r w:rsidR="00B030B1" w:rsidRPr="001C233D">
        <w:t xml:space="preserve">poskytnutí osobných údajov podľa predchádzajúcej vety, a to po celú dobu </w:t>
      </w:r>
      <w:r w:rsidR="000D15EA" w:rsidRPr="001C233D">
        <w:t xml:space="preserve">platnosti </w:t>
      </w:r>
      <w:r w:rsidR="00B030B1" w:rsidRPr="001C233D">
        <w:t xml:space="preserve">tejto </w:t>
      </w:r>
      <w:r w:rsidR="000D15EA" w:rsidRPr="001C233D">
        <w:t>z</w:t>
      </w:r>
      <w:r w:rsidR="00B030B1" w:rsidRPr="001C233D">
        <w:t>mluvy.</w:t>
      </w:r>
    </w:p>
    <w:p w14:paraId="591043B8" w14:textId="09E34408" w:rsidR="00B030B1" w:rsidRPr="001C233D" w:rsidRDefault="002A0CD0" w:rsidP="002A0CD0">
      <w:pPr>
        <w:pStyle w:val="Nadpis2"/>
      </w:pPr>
      <w:r>
        <w:lastRenderedPageBreak/>
        <w:t>7.9</w:t>
      </w:r>
      <w:r w:rsidR="000D15EA" w:rsidRPr="001C233D">
        <w:tab/>
      </w:r>
      <w:r w:rsidR="00B030B1" w:rsidRPr="001C233D">
        <w:t>Sprostredkovateľ sa zaväzuje</w:t>
      </w:r>
      <w:r w:rsidR="00C10072">
        <w:t xml:space="preserve">, že </w:t>
      </w:r>
      <w:r w:rsidR="00B030B1" w:rsidRPr="001C233D">
        <w:t>prístup k</w:t>
      </w:r>
      <w:r w:rsidR="00C10072">
        <w:t xml:space="preserve"> osobným </w:t>
      </w:r>
      <w:r w:rsidR="00B030B1" w:rsidRPr="001C233D">
        <w:t xml:space="preserve">údajom </w:t>
      </w:r>
      <w:r w:rsidR="00AA7315" w:rsidRPr="001C233D">
        <w:t xml:space="preserve">získaným </w:t>
      </w:r>
      <w:r w:rsidR="00B030B1" w:rsidRPr="001C233D">
        <w:t>od</w:t>
      </w:r>
      <w:r w:rsidR="00AA7315" w:rsidRPr="001C233D">
        <w:t> </w:t>
      </w:r>
      <w:r w:rsidR="000D15EA" w:rsidRPr="001C233D">
        <w:t>p</w:t>
      </w:r>
      <w:r w:rsidR="00B030B1" w:rsidRPr="001C233D">
        <w:t xml:space="preserve">revádzkovateľa </w:t>
      </w:r>
      <w:r w:rsidR="00042203" w:rsidRPr="001C233D">
        <w:t>alebo v súvislosti s</w:t>
      </w:r>
      <w:r w:rsidR="00A31DAC">
        <w:t xml:space="preserve"> ich</w:t>
      </w:r>
      <w:r w:rsidR="00042203" w:rsidRPr="001C233D">
        <w:t xml:space="preserve"> spracúvaním v mene </w:t>
      </w:r>
      <w:r w:rsidR="000D15EA" w:rsidRPr="001C233D">
        <w:t>p</w:t>
      </w:r>
      <w:r w:rsidR="00042203" w:rsidRPr="001C233D">
        <w:t xml:space="preserve">revádzkovateľa </w:t>
      </w:r>
      <w:r w:rsidR="00C10072" w:rsidRPr="001C233D">
        <w:t>umožn</w:t>
      </w:r>
      <w:r w:rsidR="00C10072">
        <w:t>í</w:t>
      </w:r>
      <w:r w:rsidR="00C10072" w:rsidRPr="001C233D">
        <w:t xml:space="preserve"> </w:t>
      </w:r>
      <w:r w:rsidR="00B030B1" w:rsidRPr="001C233D">
        <w:t>len</w:t>
      </w:r>
      <w:r w:rsidR="00C10072">
        <w:t> </w:t>
      </w:r>
      <w:r w:rsidR="00B030B1" w:rsidRPr="001C233D">
        <w:t>oprávneným osobám (</w:t>
      </w:r>
      <w:r w:rsidR="00C10072">
        <w:t xml:space="preserve">napríklad svojim </w:t>
      </w:r>
      <w:r w:rsidR="00B030B1" w:rsidRPr="001C233D">
        <w:t>zamestnancom</w:t>
      </w:r>
      <w:r w:rsidR="00C10072">
        <w:t xml:space="preserve"> alebo ďalšiemu sprostredkovateľovi</w:t>
      </w:r>
      <w:r w:rsidR="00B030B1" w:rsidRPr="001C233D">
        <w:t>), a</w:t>
      </w:r>
      <w:r w:rsidR="000D15EA" w:rsidRPr="001C233D">
        <w:t xml:space="preserve"> to </w:t>
      </w:r>
      <w:r w:rsidR="00B030B1" w:rsidRPr="001C233D">
        <w:t>iba v rozsahu nevyhnutnom na</w:t>
      </w:r>
      <w:r w:rsidR="000D15EA" w:rsidRPr="001C233D">
        <w:t> </w:t>
      </w:r>
      <w:r w:rsidR="00B030B1" w:rsidRPr="001C233D">
        <w:t xml:space="preserve">zabezpečenie </w:t>
      </w:r>
      <w:r w:rsidR="00042203" w:rsidRPr="001C233D">
        <w:t xml:space="preserve">účelu </w:t>
      </w:r>
      <w:r w:rsidR="00B030B1" w:rsidRPr="001C233D">
        <w:t xml:space="preserve">spracúvania. Sprostredkovateľ je povinný </w:t>
      </w:r>
      <w:r w:rsidR="00FC1718" w:rsidRPr="001C233D">
        <w:t>po</w:t>
      </w:r>
      <w:r w:rsidR="00042203" w:rsidRPr="001C233D">
        <w:t>učiť</w:t>
      </w:r>
      <w:r w:rsidR="00FC1718" w:rsidRPr="001C233D">
        <w:t xml:space="preserve"> fyzické osoby</w:t>
      </w:r>
      <w:r w:rsidR="00B030B1" w:rsidRPr="001C233D">
        <w:t>, ktor</w:t>
      </w:r>
      <w:r w:rsidR="00C10072">
        <w:t>ým umožní</w:t>
      </w:r>
      <w:r w:rsidR="00B030B1" w:rsidRPr="001C233D">
        <w:t xml:space="preserve"> prístup k osobným údajom, o ich právach a povinnostiach </w:t>
      </w:r>
      <w:r w:rsidR="00A31DAC">
        <w:t>(</w:t>
      </w:r>
      <w:r w:rsidR="00A31DAC" w:rsidRPr="001C233D">
        <w:t>vrátane povinnosti zachovávať mlčanlivosť a dôvernosť osobných údajov</w:t>
      </w:r>
      <w:r w:rsidR="00A31DAC">
        <w:t xml:space="preserve">) </w:t>
      </w:r>
      <w:r w:rsidR="00B030B1" w:rsidRPr="001C233D">
        <w:t>vyplývajúcich z</w:t>
      </w:r>
      <w:r w:rsidR="000D15EA" w:rsidRPr="001C233D">
        <w:t>o</w:t>
      </w:r>
      <w:r w:rsidR="00C10072">
        <w:t> </w:t>
      </w:r>
      <w:r w:rsidR="000D15EA" w:rsidRPr="001C233D">
        <w:t xml:space="preserve">všeobecne záväzných právnych </w:t>
      </w:r>
      <w:r w:rsidR="00B030B1" w:rsidRPr="001C233D">
        <w:t>predpisov</w:t>
      </w:r>
      <w:r w:rsidR="000D15EA" w:rsidRPr="001C233D">
        <w:t xml:space="preserve"> a interných predpisov</w:t>
      </w:r>
      <w:r w:rsidR="00B030B1" w:rsidRPr="001C233D">
        <w:t xml:space="preserve">, ako aj o zodpovednosti </w:t>
      </w:r>
      <w:r w:rsidR="00C10072">
        <w:t>za</w:t>
      </w:r>
      <w:r w:rsidR="00A31DAC">
        <w:t> </w:t>
      </w:r>
      <w:r w:rsidR="00B030B1" w:rsidRPr="001C233D">
        <w:t>ich porušeni</w:t>
      </w:r>
      <w:r w:rsidR="00C10072">
        <w:t xml:space="preserve">e. </w:t>
      </w:r>
      <w:r w:rsidR="00B030B1" w:rsidRPr="001C233D">
        <w:t xml:space="preserve">Sprostredkovateľ zodpovedá za dodržiavanie mlčanlivosti </w:t>
      </w:r>
      <w:r w:rsidR="00042203" w:rsidRPr="001C233D">
        <w:t xml:space="preserve">ním </w:t>
      </w:r>
      <w:r w:rsidR="00FC1718" w:rsidRPr="001C233D">
        <w:t>poverených osôb</w:t>
      </w:r>
      <w:r w:rsidR="00B030B1" w:rsidRPr="001C233D">
        <w:t>.</w:t>
      </w:r>
      <w:r w:rsidR="00FC1718" w:rsidRPr="001C233D">
        <w:t xml:space="preserve"> Prevádzkovateľ môže </w:t>
      </w:r>
      <w:r w:rsidR="000D15EA" w:rsidRPr="001C233D">
        <w:t xml:space="preserve">od sprostredkovateľa </w:t>
      </w:r>
      <w:r w:rsidR="00FC1718" w:rsidRPr="001C233D">
        <w:t>vyžadovať predloženie d</w:t>
      </w:r>
      <w:r w:rsidR="00A31DAC">
        <w:t xml:space="preserve">ôkazov </w:t>
      </w:r>
      <w:r w:rsidR="00FC1718" w:rsidRPr="001C233D">
        <w:t>preukazujúcich súlad s</w:t>
      </w:r>
      <w:r w:rsidR="000D15EA" w:rsidRPr="001C233D">
        <w:t xml:space="preserve"> uvedenými </w:t>
      </w:r>
      <w:r w:rsidR="00042203" w:rsidRPr="001C233D">
        <w:t>požiadavkami.</w:t>
      </w:r>
      <w:r w:rsidR="00EF4C03" w:rsidRPr="001C233D">
        <w:t xml:space="preserve"> </w:t>
      </w:r>
    </w:p>
    <w:p w14:paraId="5D1AA399" w14:textId="77777777" w:rsidR="00CC6B9D" w:rsidRPr="001C233D" w:rsidRDefault="00CC6B9D" w:rsidP="00CC6B9D">
      <w:pPr>
        <w:pStyle w:val="BBClause2"/>
      </w:pPr>
    </w:p>
    <w:p w14:paraId="620303D0" w14:textId="77777777" w:rsidR="00CC6B9D" w:rsidRPr="001C233D" w:rsidRDefault="00CC6B9D" w:rsidP="00CC6B9D">
      <w:pPr>
        <w:pStyle w:val="BBClause2"/>
      </w:pPr>
    </w:p>
    <w:p w14:paraId="7BA2F986" w14:textId="79B09E43" w:rsidR="00D17B37" w:rsidRPr="001C233D" w:rsidRDefault="00D17B37" w:rsidP="000E37D4">
      <w:pPr>
        <w:pStyle w:val="BBHeading1"/>
      </w:pPr>
      <w:r w:rsidRPr="001C233D">
        <w:t>Čl. V</w:t>
      </w:r>
      <w:r w:rsidR="000D15EA" w:rsidRPr="001C233D">
        <w:t>I</w:t>
      </w:r>
      <w:r w:rsidRPr="001C233D">
        <w:t>I</w:t>
      </w:r>
      <w:r w:rsidR="001052F7" w:rsidRPr="001C233D">
        <w:t>I</w:t>
      </w:r>
    </w:p>
    <w:p w14:paraId="3802E607" w14:textId="77777777" w:rsidR="004C6954" w:rsidRPr="001C233D" w:rsidRDefault="004C6954" w:rsidP="000E37D4">
      <w:pPr>
        <w:pStyle w:val="BBHeading1"/>
      </w:pPr>
      <w:r w:rsidRPr="001C233D">
        <w:t>Spracúvanie osobných údajov prostredníctvom</w:t>
      </w:r>
    </w:p>
    <w:p w14:paraId="623F5B94" w14:textId="77777777" w:rsidR="004C6954" w:rsidRPr="001C233D" w:rsidRDefault="004C6954" w:rsidP="000E37D4">
      <w:pPr>
        <w:pStyle w:val="BBHeading1"/>
      </w:pPr>
      <w:r w:rsidRPr="001C233D">
        <w:t>ĎALŠIEHO Sprostredkovateľa (SUBDODÁVATEĽ)</w:t>
      </w:r>
    </w:p>
    <w:p w14:paraId="4523753A" w14:textId="77777777" w:rsidR="00D17B37" w:rsidRPr="001C233D" w:rsidRDefault="00D17B37" w:rsidP="00B6365D">
      <w:pPr>
        <w:pStyle w:val="BBHeading1"/>
      </w:pPr>
    </w:p>
    <w:p w14:paraId="0DB05986" w14:textId="4269C1DB" w:rsidR="00D17B37" w:rsidRPr="001C233D" w:rsidRDefault="000E37D4" w:rsidP="000E37D4">
      <w:pPr>
        <w:pStyle w:val="Nadpis2"/>
      </w:pPr>
      <w:r>
        <w:t>8.1</w:t>
      </w:r>
      <w:r>
        <w:tab/>
      </w:r>
      <w:r w:rsidR="00D17B37" w:rsidRPr="001C233D">
        <w:t xml:space="preserve">Sprostredkovateľ sa zaväzuje, že spracúvanie osobných údajov </w:t>
      </w:r>
      <w:r w:rsidR="00042203" w:rsidRPr="001C233D">
        <w:t xml:space="preserve">bude vykonávať </w:t>
      </w:r>
      <w:r w:rsidR="00D17B37" w:rsidRPr="001C233D">
        <w:t>osobne, t</w:t>
      </w:r>
      <w:r w:rsidR="00042203" w:rsidRPr="001C233D">
        <w:t xml:space="preserve">zn. </w:t>
      </w:r>
      <w:r w:rsidR="00D17B37" w:rsidRPr="001C233D">
        <w:t xml:space="preserve">len prostredníctvom svojich zamestnancov alebo iných osôb </w:t>
      </w:r>
      <w:r w:rsidR="00042203" w:rsidRPr="001C233D">
        <w:t>v</w:t>
      </w:r>
      <w:r w:rsidR="00554FC9">
        <w:t> </w:t>
      </w:r>
      <w:r w:rsidR="00D17B37" w:rsidRPr="001C233D">
        <w:t>obdobn</w:t>
      </w:r>
      <w:r w:rsidR="00042203" w:rsidRPr="001C233D">
        <w:t>om</w:t>
      </w:r>
      <w:r w:rsidR="00554FC9">
        <w:t xml:space="preserve"> pracovnom vzťahu</w:t>
      </w:r>
      <w:r w:rsidR="00D17B37" w:rsidRPr="001C233D">
        <w:t>.</w:t>
      </w:r>
    </w:p>
    <w:p w14:paraId="70E3A3D7" w14:textId="6E3ED522" w:rsidR="00D54D1D" w:rsidRPr="001C233D" w:rsidRDefault="000E7372" w:rsidP="000E37D4">
      <w:pPr>
        <w:pStyle w:val="Nadpis2"/>
      </w:pPr>
      <w:r w:rsidRPr="001C233D">
        <w:t>8.2</w:t>
      </w:r>
      <w:r w:rsidRPr="001C233D">
        <w:tab/>
      </w:r>
      <w:r w:rsidR="00D17B37" w:rsidRPr="001C233D">
        <w:t xml:space="preserve">V prípade, ak </w:t>
      </w:r>
      <w:r w:rsidRPr="001C233D">
        <w:t>má s</w:t>
      </w:r>
      <w:r w:rsidR="00D17B37" w:rsidRPr="001C233D">
        <w:t xml:space="preserve">prostredkovateľ </w:t>
      </w:r>
      <w:r w:rsidRPr="001C233D">
        <w:t>v úmysle</w:t>
      </w:r>
      <w:r w:rsidR="00D17B37" w:rsidRPr="001C233D">
        <w:t xml:space="preserve"> spracúvať osobné údaje </w:t>
      </w:r>
      <w:r w:rsidR="00042203" w:rsidRPr="001C233D">
        <w:t xml:space="preserve">aj </w:t>
      </w:r>
      <w:r w:rsidR="00D17B37" w:rsidRPr="001C233D">
        <w:t xml:space="preserve">prostredníctvom </w:t>
      </w:r>
      <w:r w:rsidR="00042203" w:rsidRPr="001C233D">
        <w:t xml:space="preserve">ďalších </w:t>
      </w:r>
      <w:r w:rsidR="00D17B37" w:rsidRPr="001C233D">
        <w:t xml:space="preserve">sprostredkovateľov (subdodávateľov), je povinný o tejto skutočnosti informovať </w:t>
      </w:r>
      <w:r w:rsidRPr="001C233D">
        <w:t>p</w:t>
      </w:r>
      <w:r w:rsidR="00D17B37" w:rsidRPr="001C233D">
        <w:t>revádzkovateľa a </w:t>
      </w:r>
      <w:r w:rsidR="00042203" w:rsidRPr="001C233D">
        <w:t>po</w:t>
      </w:r>
      <w:r w:rsidR="00D17B37" w:rsidRPr="001C233D">
        <w:t xml:space="preserve">žiadať </w:t>
      </w:r>
      <w:r w:rsidR="00042203" w:rsidRPr="001C233D">
        <w:t xml:space="preserve">o </w:t>
      </w:r>
      <w:r w:rsidR="00D17B37" w:rsidRPr="001C233D">
        <w:t>jeho písomný súhlas</w:t>
      </w:r>
      <w:r w:rsidRPr="001C233D">
        <w:t xml:space="preserve"> </w:t>
      </w:r>
      <w:r w:rsidR="00D17B37" w:rsidRPr="001C233D">
        <w:t xml:space="preserve">v lehote do 30 dní pred </w:t>
      </w:r>
      <w:r w:rsidRPr="001C233D">
        <w:t xml:space="preserve">prvým </w:t>
      </w:r>
      <w:r w:rsidR="00D17B37" w:rsidRPr="001C233D">
        <w:t>dňom zamýšľaného spracúvania osobných údajov prostredníctvom subdodávateľov. Spolu so</w:t>
      </w:r>
      <w:r w:rsidR="00042203" w:rsidRPr="001C233D">
        <w:t> </w:t>
      </w:r>
      <w:r w:rsidR="00D17B37" w:rsidRPr="001C233D">
        <w:t xml:space="preserve">žiadosťou o súhlas predloží </w:t>
      </w:r>
      <w:r w:rsidRPr="001C233D">
        <w:t>s</w:t>
      </w:r>
      <w:r w:rsidR="00D17B37" w:rsidRPr="001C233D">
        <w:t xml:space="preserve">prostredkovateľ </w:t>
      </w:r>
      <w:r w:rsidRPr="001C233D">
        <w:t>p</w:t>
      </w:r>
      <w:r w:rsidR="00D17B37" w:rsidRPr="001C233D">
        <w:t xml:space="preserve">revádzkovateľovi informácie o subdodávateľovi </w:t>
      </w:r>
      <w:r w:rsidRPr="001C233D">
        <w:t xml:space="preserve">a </w:t>
      </w:r>
      <w:r w:rsidR="00D17B37" w:rsidRPr="001C233D">
        <w:t>doklad</w:t>
      </w:r>
      <w:r w:rsidRPr="001C233D">
        <w:t>y</w:t>
      </w:r>
      <w:r w:rsidR="00D17B37" w:rsidRPr="001C233D">
        <w:t xml:space="preserve"> potrebné pre jeho činnosť v takom rozsahu, </w:t>
      </w:r>
      <w:r w:rsidRPr="001C233D">
        <w:t xml:space="preserve">v akom </w:t>
      </w:r>
      <w:r w:rsidR="00A31DAC">
        <w:t xml:space="preserve">sú </w:t>
      </w:r>
      <w:r w:rsidR="00D17B37" w:rsidRPr="001C233D">
        <w:t xml:space="preserve">potrebné </w:t>
      </w:r>
      <w:r w:rsidRPr="001C233D">
        <w:t>na</w:t>
      </w:r>
      <w:r w:rsidR="00A31DAC">
        <w:t> </w:t>
      </w:r>
      <w:r w:rsidR="00D17B37" w:rsidRPr="001C233D">
        <w:t>spracúvani</w:t>
      </w:r>
      <w:r w:rsidR="00A31DAC">
        <w:t>e</w:t>
      </w:r>
      <w:r w:rsidR="00D17B37" w:rsidRPr="001C233D">
        <w:t xml:space="preserve"> osobných údajov </w:t>
      </w:r>
      <w:r w:rsidRPr="001C233D">
        <w:t>s</w:t>
      </w:r>
      <w:r w:rsidR="00D17B37" w:rsidRPr="001C233D">
        <w:t>prostredkovateľom</w:t>
      </w:r>
      <w:r w:rsidRPr="001C233D">
        <w:t xml:space="preserve">, </w:t>
      </w:r>
      <w:r w:rsidR="00D54D1D" w:rsidRPr="001C233D">
        <w:t>najmä</w:t>
      </w:r>
      <w:r w:rsidRPr="001C233D">
        <w:t xml:space="preserve"> informácie o</w:t>
      </w:r>
    </w:p>
    <w:p w14:paraId="5197B2BA" w14:textId="7A2A6D72" w:rsidR="00D54D1D" w:rsidRPr="001C233D" w:rsidRDefault="000E7372" w:rsidP="00B6365D">
      <w:pPr>
        <w:pStyle w:val="Odsekzoznamu"/>
        <w:numPr>
          <w:ilvl w:val="0"/>
          <w:numId w:val="20"/>
        </w:numPr>
      </w:pPr>
      <w:r w:rsidRPr="001C233D">
        <w:t>i</w:t>
      </w:r>
      <w:r w:rsidR="00D54D1D" w:rsidRPr="001C233D">
        <w:t>dentifikáci</w:t>
      </w:r>
      <w:r w:rsidRPr="001C233D">
        <w:t>i</w:t>
      </w:r>
      <w:r w:rsidR="00D54D1D" w:rsidRPr="001C233D">
        <w:t xml:space="preserve"> </w:t>
      </w:r>
      <w:r w:rsidR="00D54D1D" w:rsidRPr="000E37D4">
        <w:t>subdodávateľa</w:t>
      </w:r>
      <w:r w:rsidR="00D54D1D" w:rsidRPr="001C233D">
        <w:t>,</w:t>
      </w:r>
    </w:p>
    <w:p w14:paraId="12AA35C9" w14:textId="032D4371" w:rsidR="00D54D1D" w:rsidRPr="001C233D" w:rsidRDefault="000E7372" w:rsidP="00B6365D">
      <w:pPr>
        <w:pStyle w:val="Odsekzoznamu"/>
        <w:numPr>
          <w:ilvl w:val="0"/>
          <w:numId w:val="20"/>
        </w:numPr>
      </w:pPr>
      <w:r w:rsidRPr="001C233D">
        <w:t>p</w:t>
      </w:r>
      <w:r w:rsidR="00D54D1D" w:rsidRPr="001C233D">
        <w:t>lánovan</w:t>
      </w:r>
      <w:r w:rsidRPr="001C233D">
        <w:t>om</w:t>
      </w:r>
      <w:r w:rsidR="00D54D1D" w:rsidRPr="001C233D">
        <w:t xml:space="preserve"> rozsah</w:t>
      </w:r>
      <w:r w:rsidRPr="001C233D">
        <w:t>u</w:t>
      </w:r>
      <w:r w:rsidR="00D54D1D" w:rsidRPr="001C233D">
        <w:t xml:space="preserve"> zapojenia</w:t>
      </w:r>
      <w:r w:rsidR="00A31DAC">
        <w:t xml:space="preserve"> do spracúvania</w:t>
      </w:r>
      <w:r w:rsidR="00D54D1D" w:rsidRPr="001C233D">
        <w:t>,</w:t>
      </w:r>
    </w:p>
    <w:p w14:paraId="2ADA2413" w14:textId="7B66473F" w:rsidR="00D54D1D" w:rsidRPr="001C233D" w:rsidRDefault="000E7372" w:rsidP="00B6365D">
      <w:pPr>
        <w:pStyle w:val="Odsekzoznamu"/>
        <w:numPr>
          <w:ilvl w:val="0"/>
          <w:numId w:val="20"/>
        </w:numPr>
      </w:pPr>
      <w:r w:rsidRPr="001C233D">
        <w:t>ú</w:t>
      </w:r>
      <w:r w:rsidR="00D54D1D" w:rsidRPr="001C233D">
        <w:t>čel</w:t>
      </w:r>
      <w:r w:rsidRPr="001C233D">
        <w:t>e</w:t>
      </w:r>
      <w:r w:rsidR="00D54D1D" w:rsidRPr="001C233D">
        <w:t xml:space="preserve"> </w:t>
      </w:r>
      <w:r w:rsidR="00A31DAC">
        <w:t xml:space="preserve">tohto </w:t>
      </w:r>
      <w:r w:rsidR="00D54D1D" w:rsidRPr="001C233D">
        <w:t>zapojenia,</w:t>
      </w:r>
    </w:p>
    <w:p w14:paraId="1BB5CEC7" w14:textId="2E34006F" w:rsidR="00D54D1D" w:rsidRPr="001C233D" w:rsidRDefault="000E7372" w:rsidP="00B6365D">
      <w:pPr>
        <w:pStyle w:val="Odsekzoznamu"/>
        <w:numPr>
          <w:ilvl w:val="0"/>
          <w:numId w:val="20"/>
        </w:numPr>
      </w:pPr>
      <w:r w:rsidRPr="001C233D">
        <w:t>z</w:t>
      </w:r>
      <w:r w:rsidR="00D54D1D" w:rsidRPr="001C233D">
        <w:t>dôvodneni</w:t>
      </w:r>
      <w:r w:rsidRPr="001C233D">
        <w:t>a</w:t>
      </w:r>
      <w:r w:rsidR="00D54D1D" w:rsidRPr="001C233D">
        <w:t xml:space="preserve"> zapojenia daného subdodávateľa</w:t>
      </w:r>
      <w:r w:rsidRPr="001C233D">
        <w:t xml:space="preserve"> a</w:t>
      </w:r>
    </w:p>
    <w:p w14:paraId="2B496F39" w14:textId="56E1361B" w:rsidR="00D54D1D" w:rsidRPr="001C233D" w:rsidRDefault="00D54D1D" w:rsidP="00B6365D">
      <w:pPr>
        <w:pStyle w:val="Odsekzoznamu"/>
        <w:numPr>
          <w:ilvl w:val="0"/>
          <w:numId w:val="20"/>
        </w:numPr>
      </w:pPr>
      <w:r w:rsidRPr="001C233D">
        <w:t>záruk</w:t>
      </w:r>
      <w:r w:rsidR="000E7372" w:rsidRPr="001C233D">
        <w:t xml:space="preserve">ách a primeraných </w:t>
      </w:r>
      <w:r w:rsidRPr="001C233D">
        <w:t>technických a organizačných opatreniach prijatých subdodávateľom</w:t>
      </w:r>
      <w:r w:rsidR="000E7372" w:rsidRPr="001C233D">
        <w:t>.</w:t>
      </w:r>
    </w:p>
    <w:p w14:paraId="2C2C9553" w14:textId="6F65D90F" w:rsidR="00D17B37" w:rsidRPr="001C233D" w:rsidRDefault="000E7372" w:rsidP="000E37D4">
      <w:pPr>
        <w:pStyle w:val="Nadpis2"/>
      </w:pPr>
      <w:r w:rsidRPr="001C233D">
        <w:t>8.3</w:t>
      </w:r>
      <w:r w:rsidRPr="001C233D">
        <w:tab/>
      </w:r>
      <w:r w:rsidR="00D17B37" w:rsidRPr="001C233D">
        <w:t>Bez</w:t>
      </w:r>
      <w:r w:rsidR="00042203" w:rsidRPr="001C233D">
        <w:t xml:space="preserve"> predchádzajúceho </w:t>
      </w:r>
      <w:r w:rsidR="00D17B37" w:rsidRPr="001C233D">
        <w:t xml:space="preserve">písomného súhlasu </w:t>
      </w:r>
      <w:r w:rsidRPr="001C233D">
        <w:t>p</w:t>
      </w:r>
      <w:r w:rsidR="00D17B37" w:rsidRPr="001C233D">
        <w:t xml:space="preserve">revádzkovateľa so spracúvaním osobných údajov prostredníctvom subdodávateľa nie je </w:t>
      </w:r>
      <w:r w:rsidRPr="001C233D">
        <w:t>s</w:t>
      </w:r>
      <w:r w:rsidR="00D17B37" w:rsidRPr="001C233D">
        <w:t>prostredkovateľ oprávnený uzatvoriť so</w:t>
      </w:r>
      <w:r w:rsidR="00042203" w:rsidRPr="001C233D">
        <w:t> </w:t>
      </w:r>
      <w:r w:rsidR="00D17B37" w:rsidRPr="001C233D">
        <w:t xml:space="preserve">subdodávateľom zmluvný vzťah týkajúci sa spracúvania osobných údajov dotknutých osôb </w:t>
      </w:r>
      <w:r w:rsidR="00042203" w:rsidRPr="001C233D">
        <w:t xml:space="preserve">v mene </w:t>
      </w:r>
      <w:r w:rsidRPr="001C233D">
        <w:t>p</w:t>
      </w:r>
      <w:r w:rsidR="00D17B37" w:rsidRPr="001C233D">
        <w:t>revádzkovateľa.</w:t>
      </w:r>
    </w:p>
    <w:p w14:paraId="76E17376" w14:textId="7C45F524" w:rsidR="00D17B37" w:rsidRPr="001C233D" w:rsidRDefault="000E7372" w:rsidP="000E37D4">
      <w:pPr>
        <w:pStyle w:val="Nadpis2"/>
      </w:pPr>
      <w:r w:rsidRPr="001C233D">
        <w:t>8.4</w:t>
      </w:r>
      <w:r w:rsidRPr="001C233D">
        <w:tab/>
      </w:r>
      <w:r w:rsidR="00181F5A">
        <w:t>V</w:t>
      </w:r>
      <w:r w:rsidR="000E37D4">
        <w:t> </w:t>
      </w:r>
      <w:r w:rsidR="00D17B37" w:rsidRPr="001C233D">
        <w:t xml:space="preserve">prípade spracúvania osobných údajov prostredníctvom subdodávateľa </w:t>
      </w:r>
      <w:r w:rsidR="00181F5A">
        <w:t>s</w:t>
      </w:r>
      <w:r w:rsidR="00181F5A" w:rsidRPr="001C233D">
        <w:t xml:space="preserve">prostredkovateľ </w:t>
      </w:r>
      <w:r w:rsidR="00181F5A">
        <w:t xml:space="preserve">zodpovedá </w:t>
      </w:r>
      <w:r w:rsidR="00D17B37" w:rsidRPr="001C233D">
        <w:t xml:space="preserve">v celom rozsahu za </w:t>
      </w:r>
      <w:r w:rsidR="00814C6A" w:rsidRPr="001C233D">
        <w:t xml:space="preserve">konanie </w:t>
      </w:r>
      <w:r w:rsidR="00D17B37" w:rsidRPr="001C233D">
        <w:t>alebo opomenutie konania subdodávateľa.</w:t>
      </w:r>
      <w:r w:rsidR="004C6954" w:rsidRPr="001C233D">
        <w:t xml:space="preserve"> Subdodávateľ smie spracúvať osobné údaje iba osobne, t</w:t>
      </w:r>
      <w:r w:rsidR="00042203" w:rsidRPr="001C233D">
        <w:t>zn</w:t>
      </w:r>
      <w:r w:rsidR="004C6954" w:rsidRPr="001C233D">
        <w:t xml:space="preserve">. len prostredníctvom svojich zamestnancov alebo iných osôb </w:t>
      </w:r>
      <w:r w:rsidR="00042203" w:rsidRPr="001C233D">
        <w:t>v </w:t>
      </w:r>
      <w:r w:rsidR="004C6954" w:rsidRPr="001C233D">
        <w:t>obdobn</w:t>
      </w:r>
      <w:r w:rsidR="00042203" w:rsidRPr="001C233D">
        <w:t xml:space="preserve">om </w:t>
      </w:r>
      <w:r w:rsidR="004C6954" w:rsidRPr="001C233D">
        <w:t>pomer</w:t>
      </w:r>
      <w:r w:rsidR="00042203" w:rsidRPr="001C233D">
        <w:t>e</w:t>
      </w:r>
      <w:r w:rsidR="00DB578E" w:rsidRPr="001C233D">
        <w:t xml:space="preserve">, pokiaľ sa </w:t>
      </w:r>
      <w:r w:rsidR="00181F5A">
        <w:t xml:space="preserve">zmluvné strany </w:t>
      </w:r>
      <w:r w:rsidR="00826B0C">
        <w:t xml:space="preserve">tejto zmluvy </w:t>
      </w:r>
      <w:r w:rsidR="00DB578E" w:rsidRPr="001C233D">
        <w:t>nedohodn</w:t>
      </w:r>
      <w:r w:rsidR="00181F5A">
        <w:t>ú</w:t>
      </w:r>
      <w:r w:rsidR="00DB578E" w:rsidRPr="001C233D">
        <w:t xml:space="preserve"> inak</w:t>
      </w:r>
      <w:r w:rsidR="00042203" w:rsidRPr="001C233D">
        <w:t>.</w:t>
      </w:r>
    </w:p>
    <w:p w14:paraId="18672A4F" w14:textId="424A3B96" w:rsidR="00D17B37" w:rsidRPr="001C233D" w:rsidRDefault="00814C6A" w:rsidP="000E37D4">
      <w:pPr>
        <w:pStyle w:val="Nadpis2"/>
      </w:pPr>
      <w:r w:rsidRPr="001C233D">
        <w:t>8.5</w:t>
      </w:r>
      <w:r w:rsidRPr="001C233D">
        <w:tab/>
      </w:r>
      <w:r w:rsidR="00D17B37" w:rsidRPr="001C233D">
        <w:t xml:space="preserve">Sprostredkovateľ berie na vedomie, že ustanovenia tejto </w:t>
      </w:r>
      <w:r w:rsidRPr="001C233D">
        <w:t>z</w:t>
      </w:r>
      <w:r w:rsidR="00D17B37" w:rsidRPr="001C233D">
        <w:t>mluvy</w:t>
      </w:r>
      <w:r w:rsidR="00D54D1D" w:rsidRPr="001C233D">
        <w:t xml:space="preserve"> </w:t>
      </w:r>
      <w:r w:rsidR="00D17B37" w:rsidRPr="001C233D">
        <w:t xml:space="preserve">upravujúce zodpovednosť, práva a povinnosti </w:t>
      </w:r>
      <w:r w:rsidRPr="001C233D">
        <w:t>s</w:t>
      </w:r>
      <w:r w:rsidR="00D17B37" w:rsidRPr="001C233D">
        <w:t>prostredkovateľa</w:t>
      </w:r>
      <w:r w:rsidRPr="001C233D">
        <w:t xml:space="preserve"> </w:t>
      </w:r>
      <w:r w:rsidR="00D17B37" w:rsidRPr="001C233D">
        <w:t>sa v rovnakom rozsahu vzťahujú na</w:t>
      </w:r>
      <w:r w:rsidR="00042203" w:rsidRPr="001C233D">
        <w:t> </w:t>
      </w:r>
      <w:r w:rsidR="00D17B37" w:rsidRPr="001C233D">
        <w:t>subdodávateľa. Sprostredkovateľ je</w:t>
      </w:r>
      <w:r w:rsidRPr="001C233D">
        <w:t> </w:t>
      </w:r>
      <w:r w:rsidR="00D17B37" w:rsidRPr="001C233D">
        <w:t xml:space="preserve">povinný oboznámiť subdodávateľa s uvedenými </w:t>
      </w:r>
      <w:r w:rsidR="00D54D1D" w:rsidRPr="001C233D">
        <w:t>právami, povinnosťami a</w:t>
      </w:r>
      <w:r w:rsidR="00181F5A">
        <w:t xml:space="preserve"> ďalšími </w:t>
      </w:r>
      <w:r w:rsidR="00D17B37" w:rsidRPr="001C233D">
        <w:t>skutočnosťami.</w:t>
      </w:r>
    </w:p>
    <w:p w14:paraId="3F819745" w14:textId="34DCB3F9" w:rsidR="00D17B37" w:rsidRPr="001C233D" w:rsidRDefault="00814C6A" w:rsidP="000E37D4">
      <w:pPr>
        <w:pStyle w:val="Nadpis2"/>
      </w:pPr>
      <w:r w:rsidRPr="001C233D">
        <w:t>8.6</w:t>
      </w:r>
      <w:r w:rsidRPr="001C233D">
        <w:tab/>
      </w:r>
      <w:r w:rsidR="00181F5A">
        <w:t>V</w:t>
      </w:r>
      <w:r w:rsidR="00181F5A" w:rsidRPr="001C233D">
        <w:t xml:space="preserve"> </w:t>
      </w:r>
      <w:r w:rsidR="00D17B37" w:rsidRPr="001C233D">
        <w:t xml:space="preserve">prípade </w:t>
      </w:r>
      <w:r w:rsidR="00181F5A">
        <w:t xml:space="preserve">existencie </w:t>
      </w:r>
      <w:r w:rsidR="0013568E">
        <w:t xml:space="preserve">všeobecného </w:t>
      </w:r>
      <w:r w:rsidR="00364EBC">
        <w:t xml:space="preserve">písomného povolenia </w:t>
      </w:r>
      <w:r w:rsidR="00181F5A">
        <w:t xml:space="preserve">prevádzkovateľa </w:t>
      </w:r>
      <w:r w:rsidR="0013568E">
        <w:t>so zapojením subdodávateľa je </w:t>
      </w:r>
      <w:r w:rsidR="00181F5A">
        <w:t>s</w:t>
      </w:r>
      <w:r w:rsidR="00181F5A" w:rsidRPr="001C233D">
        <w:t>prostredkovateľ</w:t>
      </w:r>
      <w:r w:rsidR="0013568E">
        <w:t xml:space="preserve"> povinný informovať </w:t>
      </w:r>
      <w:r w:rsidRPr="001C233D">
        <w:t>p</w:t>
      </w:r>
      <w:r w:rsidR="00D17B37" w:rsidRPr="001C233D">
        <w:t xml:space="preserve">revádzkovateľa o akýchkoľvek zamýšľaných zmenách </w:t>
      </w:r>
      <w:r w:rsidR="00042203" w:rsidRPr="001C233D">
        <w:t>subdodávateľov</w:t>
      </w:r>
      <w:r w:rsidR="00181F5A">
        <w:t xml:space="preserve"> tak</w:t>
      </w:r>
      <w:r w:rsidR="00D17B37" w:rsidRPr="001C233D">
        <w:t xml:space="preserve">, aby mal </w:t>
      </w:r>
      <w:r w:rsidR="00181F5A">
        <w:t>p</w:t>
      </w:r>
      <w:r w:rsidR="00D17B37" w:rsidRPr="001C233D">
        <w:t xml:space="preserve">revádzkovateľ možnosť </w:t>
      </w:r>
      <w:r w:rsidR="0013568E">
        <w:t xml:space="preserve">účinne </w:t>
      </w:r>
      <w:r w:rsidR="00D17B37" w:rsidRPr="001C233D">
        <w:t>namietať voči takýmto zmenám.</w:t>
      </w:r>
      <w:r w:rsidR="00DB578E" w:rsidRPr="001C233D">
        <w:t xml:space="preserve"> Žiadosť sprostredkovateľa o schválenie subdodávateľa a</w:t>
      </w:r>
      <w:r w:rsidR="0013568E">
        <w:t xml:space="preserve"> súhlas prevádzkovateľa s poverením </w:t>
      </w:r>
      <w:r w:rsidR="00364EBC">
        <w:t xml:space="preserve">konkrétneho </w:t>
      </w:r>
      <w:r w:rsidR="00DB578E" w:rsidRPr="001C233D">
        <w:t>subdodávateľa</w:t>
      </w:r>
      <w:r w:rsidR="0013568E">
        <w:t xml:space="preserve"> </w:t>
      </w:r>
      <w:r w:rsidR="00DB578E" w:rsidRPr="001C233D">
        <w:t>podp</w:t>
      </w:r>
      <w:r w:rsidR="0013568E">
        <w:t>i</w:t>
      </w:r>
      <w:r w:rsidR="00DB578E" w:rsidRPr="001C233D">
        <w:t>s</w:t>
      </w:r>
      <w:r w:rsidR="0013568E">
        <w:t>ujú osoby v postavení štatutárnych zástupcov prevádzkovateľa a sprostredkovateľa.</w:t>
      </w:r>
      <w:r w:rsidR="00DB578E" w:rsidRPr="001C233D">
        <w:t xml:space="preserve"> </w:t>
      </w:r>
    </w:p>
    <w:p w14:paraId="17E21ED7" w14:textId="11F12011" w:rsidR="00D17B37" w:rsidRPr="001C233D" w:rsidRDefault="00814C6A" w:rsidP="000E37D4">
      <w:pPr>
        <w:pStyle w:val="Nadpis2"/>
      </w:pPr>
      <w:r w:rsidRPr="001C233D">
        <w:t>8.7</w:t>
      </w:r>
      <w:r w:rsidRPr="001C233D">
        <w:tab/>
      </w:r>
      <w:r w:rsidR="00D17B37" w:rsidRPr="001C233D">
        <w:t xml:space="preserve">Každá osoba konajúca na základe poverenia </w:t>
      </w:r>
      <w:r w:rsidRPr="001C233D">
        <w:t>s</w:t>
      </w:r>
      <w:r w:rsidR="00D17B37" w:rsidRPr="001C233D">
        <w:t>prostredkovateľa</w:t>
      </w:r>
      <w:r w:rsidR="00042203" w:rsidRPr="001C233D">
        <w:t xml:space="preserve">, </w:t>
      </w:r>
      <w:r w:rsidR="00D17B37" w:rsidRPr="001C233D">
        <w:t>ktorá má prístup k</w:t>
      </w:r>
      <w:r w:rsidR="00042203" w:rsidRPr="001C233D">
        <w:t> </w:t>
      </w:r>
      <w:r w:rsidR="00D17B37" w:rsidRPr="001C233D">
        <w:t>osobným údajom, môže sprac</w:t>
      </w:r>
      <w:r w:rsidR="00364EBC">
        <w:t>ú</w:t>
      </w:r>
      <w:r w:rsidR="00D17B37" w:rsidRPr="001C233D">
        <w:t xml:space="preserve">vať osobné údaje </w:t>
      </w:r>
      <w:r w:rsidR="00364EBC">
        <w:t>výhradne</w:t>
      </w:r>
      <w:r w:rsidR="00D17B37" w:rsidRPr="001C233D">
        <w:t xml:space="preserve"> na základe pokyn</w:t>
      </w:r>
      <w:r w:rsidRPr="001C233D">
        <w:t>ov</w:t>
      </w:r>
      <w:r w:rsidR="00D17B37" w:rsidRPr="001C233D">
        <w:t xml:space="preserve"> </w:t>
      </w:r>
      <w:r w:rsidRPr="001C233D">
        <w:t>p</w:t>
      </w:r>
      <w:r w:rsidR="00D17B37" w:rsidRPr="001C233D">
        <w:t xml:space="preserve">revádzkovateľa, pokiaľ nie </w:t>
      </w:r>
      <w:r w:rsidR="00D17B37" w:rsidRPr="001C233D">
        <w:lastRenderedPageBreak/>
        <w:t xml:space="preserve">je povinná tieto </w:t>
      </w:r>
      <w:r w:rsidR="001E2414">
        <w:t xml:space="preserve">osobné </w:t>
      </w:r>
      <w:r w:rsidR="00D17B37" w:rsidRPr="001C233D">
        <w:t>údaje sprac</w:t>
      </w:r>
      <w:r w:rsidRPr="001C233D">
        <w:t>ú</w:t>
      </w:r>
      <w:r w:rsidR="00D17B37" w:rsidRPr="001C233D">
        <w:t xml:space="preserve">vať podľa </w:t>
      </w:r>
      <w:r w:rsidR="00364EBC">
        <w:t xml:space="preserve">všeobecne záväzných </w:t>
      </w:r>
      <w:r w:rsidR="00D17B37" w:rsidRPr="001C233D">
        <w:t xml:space="preserve">právnych predpisov. Sprostredkovateľ </w:t>
      </w:r>
      <w:r w:rsidR="00364EBC">
        <w:t xml:space="preserve">je povinný </w:t>
      </w:r>
      <w:r w:rsidR="00D17B37" w:rsidRPr="001C233D">
        <w:t>prij</w:t>
      </w:r>
      <w:r w:rsidR="00364EBC">
        <w:t>ať</w:t>
      </w:r>
      <w:r w:rsidR="00D17B37" w:rsidRPr="001C233D">
        <w:t xml:space="preserve"> opatrenia na zabezpečenie splnenia tejto požiadavky.</w:t>
      </w:r>
      <w:r w:rsidR="00D54D1D" w:rsidRPr="001C233D">
        <w:t xml:space="preserve"> </w:t>
      </w:r>
    </w:p>
    <w:p w14:paraId="61D7CD5C" w14:textId="6A67E006" w:rsidR="00D54D1D" w:rsidRPr="001C233D" w:rsidRDefault="00814C6A" w:rsidP="000E37D4">
      <w:pPr>
        <w:pStyle w:val="Nadpis2"/>
      </w:pPr>
      <w:r w:rsidRPr="001C233D">
        <w:rPr>
          <w:rFonts w:eastAsia="Calibri"/>
          <w:lang w:eastAsia="en-GB"/>
        </w:rPr>
        <w:t>8.8</w:t>
      </w:r>
      <w:r w:rsidRPr="001C233D">
        <w:rPr>
          <w:rFonts w:eastAsia="Calibri"/>
          <w:lang w:eastAsia="en-GB"/>
        </w:rPr>
        <w:tab/>
      </w:r>
      <w:r w:rsidR="00D54D1D" w:rsidRPr="001C233D">
        <w:rPr>
          <w:rFonts w:eastAsia="Calibri"/>
          <w:lang w:eastAsia="en-GB"/>
        </w:rPr>
        <w:t>V zmluv</w:t>
      </w:r>
      <w:r w:rsidR="00364EBC">
        <w:rPr>
          <w:rFonts w:eastAsia="Calibri"/>
          <w:lang w:eastAsia="en-GB"/>
        </w:rPr>
        <w:t>e</w:t>
      </w:r>
      <w:r w:rsidR="00D54D1D" w:rsidRPr="001C233D">
        <w:rPr>
          <w:rFonts w:eastAsia="Calibri"/>
          <w:lang w:eastAsia="en-GB"/>
        </w:rPr>
        <w:t xml:space="preserve"> so subdodávateľom musí </w:t>
      </w:r>
      <w:r w:rsidRPr="001C233D">
        <w:rPr>
          <w:rFonts w:eastAsia="Calibri"/>
          <w:lang w:eastAsia="en-GB"/>
        </w:rPr>
        <w:t>s</w:t>
      </w:r>
      <w:r w:rsidR="00D54D1D" w:rsidRPr="001C233D">
        <w:rPr>
          <w:rFonts w:eastAsia="Calibri"/>
          <w:lang w:eastAsia="en-GB"/>
        </w:rPr>
        <w:t>prostredkovateľ dohodn</w:t>
      </w:r>
      <w:r w:rsidRPr="001C233D">
        <w:rPr>
          <w:rFonts w:eastAsia="Calibri"/>
          <w:lang w:eastAsia="en-GB"/>
        </w:rPr>
        <w:t>úť</w:t>
      </w:r>
      <w:r w:rsidR="00D54D1D" w:rsidRPr="001C233D">
        <w:rPr>
          <w:rFonts w:eastAsia="Calibri"/>
          <w:lang w:eastAsia="en-GB"/>
        </w:rPr>
        <w:t xml:space="preserve"> priame právo </w:t>
      </w:r>
      <w:r w:rsidRPr="001C233D">
        <w:rPr>
          <w:rFonts w:eastAsia="Calibri"/>
          <w:lang w:eastAsia="en-GB"/>
        </w:rPr>
        <w:t>p</w:t>
      </w:r>
      <w:r w:rsidR="00D54D1D" w:rsidRPr="001C233D">
        <w:rPr>
          <w:rFonts w:eastAsia="Calibri"/>
          <w:lang w:eastAsia="en-GB"/>
        </w:rPr>
        <w:t>revádzkovateľ</w:t>
      </w:r>
      <w:r w:rsidRPr="001C233D">
        <w:rPr>
          <w:rFonts w:eastAsia="Calibri"/>
          <w:lang w:eastAsia="en-GB"/>
        </w:rPr>
        <w:t>a</w:t>
      </w:r>
      <w:r w:rsidR="00D54D1D" w:rsidRPr="001C233D">
        <w:rPr>
          <w:rFonts w:eastAsia="Calibri"/>
          <w:lang w:eastAsia="en-GB"/>
        </w:rPr>
        <w:t xml:space="preserve"> vykonať </w:t>
      </w:r>
      <w:r w:rsidR="00364EBC" w:rsidRPr="001C233D">
        <w:rPr>
          <w:rFonts w:eastAsia="Calibri"/>
          <w:lang w:eastAsia="en-GB"/>
        </w:rPr>
        <w:t xml:space="preserve">u subdodávateľa </w:t>
      </w:r>
      <w:r w:rsidR="00D54D1D" w:rsidRPr="001C233D">
        <w:rPr>
          <w:rFonts w:eastAsia="Calibri"/>
          <w:lang w:eastAsia="en-GB"/>
        </w:rPr>
        <w:t xml:space="preserve">audit </w:t>
      </w:r>
      <w:r w:rsidR="00364EBC">
        <w:rPr>
          <w:rFonts w:eastAsia="Calibri"/>
          <w:lang w:eastAsia="en-GB"/>
        </w:rPr>
        <w:t xml:space="preserve">alebo kontrolu </w:t>
      </w:r>
      <w:r w:rsidR="00D54D1D" w:rsidRPr="001C233D">
        <w:rPr>
          <w:rFonts w:eastAsia="Calibri"/>
          <w:lang w:eastAsia="en-GB"/>
        </w:rPr>
        <w:t>v</w:t>
      </w:r>
      <w:r w:rsidR="00C27D27">
        <w:rPr>
          <w:rFonts w:eastAsia="Calibri"/>
          <w:lang w:eastAsia="en-GB"/>
        </w:rPr>
        <w:t xml:space="preserve"> takom </w:t>
      </w:r>
      <w:r w:rsidR="00D54D1D" w:rsidRPr="001C233D">
        <w:rPr>
          <w:rFonts w:eastAsia="Calibri"/>
          <w:lang w:eastAsia="en-GB"/>
        </w:rPr>
        <w:t>rozsahu</w:t>
      </w:r>
      <w:r w:rsidR="00364EBC">
        <w:rPr>
          <w:rFonts w:eastAsia="Calibri"/>
          <w:lang w:eastAsia="en-GB"/>
        </w:rPr>
        <w:t>,</w:t>
      </w:r>
      <w:r w:rsidR="00D54D1D" w:rsidRPr="001C233D">
        <w:rPr>
          <w:rFonts w:eastAsia="Calibri"/>
          <w:lang w:eastAsia="en-GB"/>
        </w:rPr>
        <w:t xml:space="preserve"> </w:t>
      </w:r>
      <w:r w:rsidR="00C27D27">
        <w:rPr>
          <w:rFonts w:eastAsia="Calibri"/>
          <w:lang w:eastAsia="en-GB"/>
        </w:rPr>
        <w:t xml:space="preserve">v </w:t>
      </w:r>
      <w:r w:rsidR="00D54D1D" w:rsidRPr="001C233D">
        <w:rPr>
          <w:rFonts w:eastAsia="Calibri"/>
          <w:lang w:eastAsia="en-GB"/>
        </w:rPr>
        <w:t>ako</w:t>
      </w:r>
      <w:r w:rsidR="00C27D27">
        <w:rPr>
          <w:rFonts w:eastAsia="Calibri"/>
          <w:lang w:eastAsia="en-GB"/>
        </w:rPr>
        <w:t>m</w:t>
      </w:r>
      <w:r w:rsidR="00D54D1D" w:rsidRPr="001C233D">
        <w:rPr>
          <w:rFonts w:eastAsia="Calibri"/>
          <w:lang w:eastAsia="en-GB"/>
        </w:rPr>
        <w:t xml:space="preserve"> </w:t>
      </w:r>
      <w:r w:rsidR="00C27D27">
        <w:rPr>
          <w:rFonts w:eastAsia="Calibri"/>
          <w:lang w:eastAsia="en-GB"/>
        </w:rPr>
        <w:t xml:space="preserve">je </w:t>
      </w:r>
      <w:r w:rsidRPr="001C233D">
        <w:rPr>
          <w:rFonts w:eastAsia="Calibri"/>
          <w:lang w:eastAsia="en-GB"/>
        </w:rPr>
        <w:t>p</w:t>
      </w:r>
      <w:r w:rsidR="00D54D1D" w:rsidRPr="001C233D">
        <w:rPr>
          <w:rFonts w:eastAsia="Calibri"/>
          <w:lang w:eastAsia="en-GB"/>
        </w:rPr>
        <w:t>revádzkovateľ</w:t>
      </w:r>
      <w:r w:rsidR="00C27D27">
        <w:rPr>
          <w:rFonts w:eastAsia="Calibri"/>
          <w:lang w:eastAsia="en-GB"/>
        </w:rPr>
        <w:t xml:space="preserve"> oprávnený vykonať audit alebo kontrolu u sprostredkovateľa</w:t>
      </w:r>
      <w:r w:rsidR="00D54D1D" w:rsidRPr="001C233D">
        <w:rPr>
          <w:rFonts w:eastAsia="Calibri"/>
          <w:lang w:eastAsia="en-GB"/>
        </w:rPr>
        <w:t xml:space="preserve">. Výkonom auditu alebo </w:t>
      </w:r>
      <w:r w:rsidR="00C27D27">
        <w:rPr>
          <w:rFonts w:eastAsia="Calibri"/>
          <w:lang w:eastAsia="en-GB"/>
        </w:rPr>
        <w:t xml:space="preserve">kontroly u </w:t>
      </w:r>
      <w:r w:rsidR="00D54D1D" w:rsidRPr="001C233D">
        <w:rPr>
          <w:rFonts w:eastAsia="Calibri"/>
          <w:lang w:eastAsia="en-GB"/>
        </w:rPr>
        <w:t>subdodávateľ</w:t>
      </w:r>
      <w:r w:rsidR="00C27D27">
        <w:rPr>
          <w:rFonts w:eastAsia="Calibri"/>
          <w:lang w:eastAsia="en-GB"/>
        </w:rPr>
        <w:t>a</w:t>
      </w:r>
      <w:r w:rsidR="00D54D1D" w:rsidRPr="001C233D">
        <w:rPr>
          <w:rFonts w:eastAsia="Calibri"/>
          <w:lang w:eastAsia="en-GB"/>
        </w:rPr>
        <w:t xml:space="preserve"> môže </w:t>
      </w:r>
      <w:r w:rsidRPr="001C233D">
        <w:rPr>
          <w:rFonts w:eastAsia="Calibri"/>
          <w:lang w:eastAsia="en-GB"/>
        </w:rPr>
        <w:t xml:space="preserve">prevádzkovateľ </w:t>
      </w:r>
      <w:r w:rsidR="00D54D1D" w:rsidRPr="001C233D">
        <w:rPr>
          <w:rFonts w:eastAsia="Calibri"/>
          <w:lang w:eastAsia="en-GB"/>
        </w:rPr>
        <w:t xml:space="preserve">poveriť </w:t>
      </w:r>
      <w:r w:rsidRPr="001C233D">
        <w:rPr>
          <w:rFonts w:eastAsia="Calibri"/>
          <w:lang w:eastAsia="en-GB"/>
        </w:rPr>
        <w:t>s</w:t>
      </w:r>
      <w:r w:rsidR="00D54D1D" w:rsidRPr="001C233D">
        <w:rPr>
          <w:rFonts w:eastAsia="Calibri"/>
          <w:lang w:eastAsia="en-GB"/>
        </w:rPr>
        <w:t>prostredkovateľa</w:t>
      </w:r>
      <w:r w:rsidR="00C27D27">
        <w:rPr>
          <w:rFonts w:eastAsia="Calibri"/>
          <w:lang w:eastAsia="en-GB"/>
        </w:rPr>
        <w:t>; v uvedenom prípade s</w:t>
      </w:r>
      <w:r w:rsidR="00D54D1D" w:rsidRPr="001C233D">
        <w:rPr>
          <w:rFonts w:eastAsia="Calibri"/>
          <w:lang w:eastAsia="en-GB"/>
        </w:rPr>
        <w:t>prostredkovateľ dokument</w:t>
      </w:r>
      <w:r w:rsidR="00C27D27">
        <w:rPr>
          <w:rFonts w:eastAsia="Calibri"/>
          <w:lang w:eastAsia="en-GB"/>
        </w:rPr>
        <w:t xml:space="preserve">uje </w:t>
      </w:r>
      <w:r w:rsidR="00D54D1D" w:rsidRPr="001C233D">
        <w:rPr>
          <w:rFonts w:eastAsia="Calibri"/>
          <w:lang w:eastAsia="en-GB"/>
        </w:rPr>
        <w:t xml:space="preserve">všetky </w:t>
      </w:r>
      <w:r w:rsidR="00C27D27">
        <w:rPr>
          <w:rFonts w:eastAsia="Calibri"/>
          <w:lang w:eastAsia="en-GB"/>
        </w:rPr>
        <w:t xml:space="preserve">audity a kontroly, ktoré </w:t>
      </w:r>
      <w:r w:rsidR="00D54D1D" w:rsidRPr="001C233D">
        <w:rPr>
          <w:rFonts w:eastAsia="Calibri"/>
          <w:lang w:eastAsia="en-GB"/>
        </w:rPr>
        <w:t>na</w:t>
      </w:r>
      <w:r w:rsidR="00C27D27">
        <w:rPr>
          <w:rFonts w:eastAsia="Calibri"/>
          <w:lang w:eastAsia="en-GB"/>
        </w:rPr>
        <w:t> </w:t>
      </w:r>
      <w:r w:rsidR="00D54D1D" w:rsidRPr="001C233D">
        <w:rPr>
          <w:rFonts w:eastAsia="Calibri"/>
          <w:lang w:eastAsia="en-GB"/>
        </w:rPr>
        <w:t xml:space="preserve">žiadosť </w:t>
      </w:r>
      <w:r w:rsidRPr="001C233D">
        <w:rPr>
          <w:rFonts w:eastAsia="Calibri"/>
          <w:lang w:eastAsia="en-GB"/>
        </w:rPr>
        <w:t>p</w:t>
      </w:r>
      <w:r w:rsidR="00D54D1D" w:rsidRPr="001C233D">
        <w:rPr>
          <w:rFonts w:eastAsia="Calibri"/>
          <w:lang w:eastAsia="en-GB"/>
        </w:rPr>
        <w:t xml:space="preserve">revádzkovateľa </w:t>
      </w:r>
      <w:r w:rsidR="00C27D27">
        <w:rPr>
          <w:rFonts w:eastAsia="Calibri"/>
          <w:lang w:eastAsia="en-GB"/>
        </w:rPr>
        <w:t xml:space="preserve">vykonal u subdodávateľa, a na žiadosť ju predloží </w:t>
      </w:r>
      <w:r w:rsidRPr="001C233D">
        <w:rPr>
          <w:rFonts w:eastAsia="Calibri"/>
          <w:lang w:eastAsia="en-GB"/>
        </w:rPr>
        <w:t>prevádzkovateľovi</w:t>
      </w:r>
      <w:r w:rsidR="00D54D1D" w:rsidRPr="001C233D">
        <w:rPr>
          <w:rFonts w:eastAsia="Calibri"/>
          <w:lang w:eastAsia="en-GB"/>
        </w:rPr>
        <w:t>. Sprostredkovateľ bezodkladne inform</w:t>
      </w:r>
      <w:r w:rsidRPr="001C233D">
        <w:rPr>
          <w:rFonts w:eastAsia="Calibri"/>
          <w:lang w:eastAsia="en-GB"/>
        </w:rPr>
        <w:t>uje</w:t>
      </w:r>
      <w:r w:rsidR="00D54D1D" w:rsidRPr="001C233D">
        <w:rPr>
          <w:rFonts w:eastAsia="Calibri"/>
          <w:lang w:eastAsia="en-GB"/>
        </w:rPr>
        <w:t xml:space="preserve"> </w:t>
      </w:r>
      <w:r w:rsidRPr="001C233D">
        <w:rPr>
          <w:rFonts w:eastAsia="Calibri"/>
          <w:lang w:eastAsia="en-GB"/>
        </w:rPr>
        <w:t>p</w:t>
      </w:r>
      <w:r w:rsidR="00D54D1D" w:rsidRPr="001C233D">
        <w:rPr>
          <w:rFonts w:eastAsia="Calibri"/>
          <w:lang w:eastAsia="en-GB"/>
        </w:rPr>
        <w:t>revádzkovateľa o akýchkoľvek nedostatkoch zistených u subdodávateľ</w:t>
      </w:r>
      <w:r w:rsidR="00C27D27">
        <w:rPr>
          <w:rFonts w:eastAsia="Calibri"/>
          <w:lang w:eastAsia="en-GB"/>
        </w:rPr>
        <w:t>a</w:t>
      </w:r>
      <w:r w:rsidR="00D54D1D" w:rsidRPr="001C233D">
        <w:rPr>
          <w:rFonts w:eastAsia="Calibri"/>
          <w:lang w:eastAsia="en-GB"/>
        </w:rPr>
        <w:t xml:space="preserve">. </w:t>
      </w:r>
    </w:p>
    <w:p w14:paraId="7F23C57F" w14:textId="4E1DC603" w:rsidR="00CC6B9D" w:rsidRPr="004D3066" w:rsidRDefault="00814C6A" w:rsidP="004D3066">
      <w:pPr>
        <w:pStyle w:val="Nadpis2"/>
        <w:rPr>
          <w:rFonts w:eastAsia="Calibri"/>
          <w:lang w:eastAsia="en-GB"/>
        </w:rPr>
      </w:pPr>
      <w:r w:rsidRPr="001C233D">
        <w:rPr>
          <w:rFonts w:eastAsia="Calibri"/>
          <w:lang w:eastAsia="en-GB"/>
        </w:rPr>
        <w:t>8.9</w:t>
      </w:r>
      <w:r w:rsidRPr="001C233D">
        <w:rPr>
          <w:rFonts w:eastAsia="Calibri"/>
          <w:lang w:eastAsia="en-GB"/>
        </w:rPr>
        <w:tab/>
      </w:r>
      <w:r w:rsidR="00D54D1D" w:rsidRPr="001C233D">
        <w:rPr>
          <w:rFonts w:eastAsia="Calibri"/>
          <w:lang w:eastAsia="en-GB"/>
        </w:rPr>
        <w:t xml:space="preserve">Sprostredkovateľ </w:t>
      </w:r>
      <w:r w:rsidRPr="001C233D">
        <w:rPr>
          <w:rFonts w:eastAsia="Calibri"/>
          <w:lang w:eastAsia="en-GB"/>
        </w:rPr>
        <w:t>sa za</w:t>
      </w:r>
      <w:r w:rsidR="00C27D27">
        <w:rPr>
          <w:rFonts w:eastAsia="Calibri"/>
          <w:lang w:eastAsia="en-GB"/>
        </w:rPr>
        <w:t>väzuje</w:t>
      </w:r>
      <w:r w:rsidR="00D54D1D" w:rsidRPr="001C233D">
        <w:rPr>
          <w:rFonts w:eastAsia="Calibri"/>
          <w:lang w:eastAsia="en-GB"/>
        </w:rPr>
        <w:t xml:space="preserve">, že </w:t>
      </w:r>
      <w:r w:rsidR="00C27D27">
        <w:rPr>
          <w:rFonts w:eastAsia="Calibri"/>
          <w:lang w:eastAsia="en-GB"/>
        </w:rPr>
        <w:t xml:space="preserve">vo vzťahu k spracovateľským činnostiam </w:t>
      </w:r>
      <w:r w:rsidR="00D54D1D" w:rsidRPr="001C233D">
        <w:rPr>
          <w:rFonts w:eastAsia="Calibri"/>
          <w:lang w:eastAsia="en-GB"/>
        </w:rPr>
        <w:t xml:space="preserve">subdodávateľov zabezpečí </w:t>
      </w:r>
      <w:r w:rsidR="00C27D27">
        <w:rPr>
          <w:rFonts w:eastAsia="Calibri"/>
          <w:lang w:eastAsia="en-GB"/>
        </w:rPr>
        <w:t xml:space="preserve">konzistentnú </w:t>
      </w:r>
      <w:r w:rsidR="00D54D1D" w:rsidRPr="001C233D">
        <w:rPr>
          <w:rFonts w:eastAsia="Calibri"/>
          <w:lang w:eastAsia="en-GB"/>
        </w:rPr>
        <w:t>úroveň ochrany osobných údajov</w:t>
      </w:r>
      <w:r w:rsidR="00E1110E">
        <w:rPr>
          <w:rFonts w:eastAsia="Calibri"/>
          <w:lang w:eastAsia="en-GB"/>
        </w:rPr>
        <w:t xml:space="preserve"> tak</w:t>
      </w:r>
      <w:r w:rsidR="00D54D1D" w:rsidRPr="001C233D">
        <w:rPr>
          <w:rFonts w:eastAsia="Calibri"/>
          <w:lang w:eastAsia="en-GB"/>
        </w:rPr>
        <w:t xml:space="preserve">, ako by ich v súlade s touto </w:t>
      </w:r>
      <w:r w:rsidRPr="001C233D">
        <w:rPr>
          <w:rFonts w:eastAsia="Calibri"/>
          <w:lang w:eastAsia="en-GB"/>
        </w:rPr>
        <w:t>z</w:t>
      </w:r>
      <w:r w:rsidR="00D54D1D" w:rsidRPr="001C233D">
        <w:rPr>
          <w:rFonts w:eastAsia="Calibri"/>
          <w:lang w:eastAsia="en-GB"/>
        </w:rPr>
        <w:t>mluvou</w:t>
      </w:r>
      <w:r w:rsidRPr="001C233D">
        <w:rPr>
          <w:rFonts w:eastAsia="Calibri"/>
          <w:lang w:eastAsia="en-GB"/>
        </w:rPr>
        <w:t xml:space="preserve"> vykonával sprostredkovateľ</w:t>
      </w:r>
      <w:r w:rsidR="00D54D1D" w:rsidRPr="001C233D">
        <w:rPr>
          <w:rFonts w:eastAsia="Calibri"/>
          <w:lang w:eastAsia="en-GB"/>
        </w:rPr>
        <w:t xml:space="preserve">. </w:t>
      </w:r>
      <w:r w:rsidR="00E1110E">
        <w:rPr>
          <w:rFonts w:eastAsia="Calibri"/>
          <w:lang w:eastAsia="en-GB"/>
        </w:rPr>
        <w:t>Za a</w:t>
      </w:r>
      <w:r w:rsidR="00D54D1D" w:rsidRPr="001C233D">
        <w:rPr>
          <w:rFonts w:eastAsia="Calibri"/>
          <w:lang w:eastAsia="en-GB"/>
        </w:rPr>
        <w:t xml:space="preserve">kékoľvek </w:t>
      </w:r>
      <w:r w:rsidRPr="001C233D">
        <w:rPr>
          <w:rFonts w:eastAsia="Calibri"/>
          <w:lang w:eastAsia="en-GB"/>
        </w:rPr>
        <w:t xml:space="preserve">konanie </w:t>
      </w:r>
      <w:r w:rsidR="00D54D1D" w:rsidRPr="001C233D">
        <w:rPr>
          <w:rFonts w:eastAsia="Calibri"/>
          <w:lang w:eastAsia="en-GB"/>
        </w:rPr>
        <w:t>alebo opomenuti</w:t>
      </w:r>
      <w:r w:rsidRPr="001C233D">
        <w:rPr>
          <w:rFonts w:eastAsia="Calibri"/>
          <w:lang w:eastAsia="en-GB"/>
        </w:rPr>
        <w:t>e</w:t>
      </w:r>
      <w:r w:rsidR="00D54D1D" w:rsidRPr="001C233D">
        <w:rPr>
          <w:rFonts w:eastAsia="Calibri"/>
          <w:lang w:eastAsia="en-GB"/>
        </w:rPr>
        <w:t xml:space="preserve"> </w:t>
      </w:r>
      <w:r w:rsidR="0079348D" w:rsidRPr="001C233D">
        <w:rPr>
          <w:rFonts w:eastAsia="Calibri"/>
          <w:lang w:eastAsia="en-GB"/>
        </w:rPr>
        <w:t>s</w:t>
      </w:r>
      <w:r w:rsidR="00D54D1D" w:rsidRPr="001C233D">
        <w:rPr>
          <w:rFonts w:eastAsia="Calibri"/>
          <w:lang w:eastAsia="en-GB"/>
        </w:rPr>
        <w:t>ub</w:t>
      </w:r>
      <w:r w:rsidR="0079348D" w:rsidRPr="001C233D">
        <w:rPr>
          <w:rFonts w:eastAsia="Calibri"/>
          <w:lang w:eastAsia="en-GB"/>
        </w:rPr>
        <w:t>dodávateľa</w:t>
      </w:r>
      <w:r w:rsidR="00D54D1D" w:rsidRPr="001C233D">
        <w:rPr>
          <w:rFonts w:eastAsia="Calibri"/>
          <w:lang w:eastAsia="en-GB"/>
        </w:rPr>
        <w:t xml:space="preserve">, najmä pokiaľ </w:t>
      </w:r>
      <w:r w:rsidR="00E1110E">
        <w:rPr>
          <w:rFonts w:eastAsia="Calibri"/>
          <w:lang w:eastAsia="en-GB"/>
        </w:rPr>
        <w:t>je</w:t>
      </w:r>
      <w:r w:rsidR="00D54D1D" w:rsidRPr="001C233D">
        <w:rPr>
          <w:rFonts w:eastAsia="Calibri"/>
          <w:lang w:eastAsia="en-GB"/>
        </w:rPr>
        <w:t xml:space="preserve"> v rozpore s právnymi predpismi alebo </w:t>
      </w:r>
      <w:r w:rsidR="00E1110E">
        <w:rPr>
          <w:rFonts w:eastAsia="Calibri"/>
          <w:lang w:eastAsia="en-GB"/>
        </w:rPr>
        <w:t xml:space="preserve">s </w:t>
      </w:r>
      <w:r w:rsidR="00D54D1D" w:rsidRPr="001C233D">
        <w:rPr>
          <w:rFonts w:eastAsia="Calibri"/>
          <w:lang w:eastAsia="en-GB"/>
        </w:rPr>
        <w:t xml:space="preserve">touto </w:t>
      </w:r>
      <w:r w:rsidRPr="001C233D">
        <w:rPr>
          <w:rFonts w:eastAsia="Calibri"/>
          <w:lang w:eastAsia="en-GB"/>
        </w:rPr>
        <w:t>z</w:t>
      </w:r>
      <w:r w:rsidR="00D54D1D" w:rsidRPr="001C233D">
        <w:rPr>
          <w:rFonts w:eastAsia="Calibri"/>
          <w:lang w:eastAsia="en-GB"/>
        </w:rPr>
        <w:t xml:space="preserve">mluvou, </w:t>
      </w:r>
      <w:r w:rsidR="00E1110E">
        <w:rPr>
          <w:rFonts w:eastAsia="Calibri"/>
          <w:lang w:eastAsia="en-GB"/>
        </w:rPr>
        <w:t xml:space="preserve">zodpovedá </w:t>
      </w:r>
      <w:r w:rsidR="00D54D1D" w:rsidRPr="001C233D">
        <w:rPr>
          <w:rFonts w:eastAsia="Calibri"/>
          <w:lang w:eastAsia="en-GB"/>
        </w:rPr>
        <w:t xml:space="preserve">v plnom rozsahu </w:t>
      </w:r>
      <w:r w:rsidRPr="001C233D">
        <w:rPr>
          <w:rFonts w:eastAsia="Calibri"/>
          <w:lang w:eastAsia="en-GB"/>
        </w:rPr>
        <w:t>s</w:t>
      </w:r>
      <w:r w:rsidR="00D54D1D" w:rsidRPr="001C233D">
        <w:rPr>
          <w:rFonts w:eastAsia="Calibri"/>
          <w:lang w:eastAsia="en-GB"/>
        </w:rPr>
        <w:t>prostredkovateľ.</w:t>
      </w:r>
    </w:p>
    <w:p w14:paraId="1A5C9E5D" w14:textId="77777777" w:rsidR="00CC6B9D" w:rsidRPr="001C233D" w:rsidRDefault="00CC6B9D" w:rsidP="00CC6B9D">
      <w:pPr>
        <w:pStyle w:val="BBClause2"/>
      </w:pPr>
    </w:p>
    <w:p w14:paraId="5290C2E9" w14:textId="44D2339A" w:rsidR="00D17B37" w:rsidRPr="001C233D" w:rsidRDefault="00D17B37" w:rsidP="00DA41D4">
      <w:pPr>
        <w:pStyle w:val="BBHeading1"/>
      </w:pPr>
      <w:r w:rsidRPr="001C233D">
        <w:t xml:space="preserve">Čl. </w:t>
      </w:r>
      <w:r w:rsidR="0079348D" w:rsidRPr="001C233D">
        <w:t>I</w:t>
      </w:r>
      <w:r w:rsidR="00E1110E">
        <w:t>X</w:t>
      </w:r>
    </w:p>
    <w:p w14:paraId="249334E0" w14:textId="31F489E9" w:rsidR="0079348D" w:rsidRPr="001C233D" w:rsidRDefault="0079348D" w:rsidP="000E37D4">
      <w:pPr>
        <w:pStyle w:val="BBHeading1"/>
      </w:pPr>
      <w:r w:rsidRPr="001C233D">
        <w:t>PRÁVO AUDITU</w:t>
      </w:r>
    </w:p>
    <w:p w14:paraId="04F83BAD" w14:textId="77777777" w:rsidR="00194CDE" w:rsidRPr="001C233D" w:rsidRDefault="00194CDE" w:rsidP="00596A0D">
      <w:pPr>
        <w:pStyle w:val="BBHeading1"/>
      </w:pPr>
    </w:p>
    <w:p w14:paraId="6A6A847A" w14:textId="114AE8D9" w:rsidR="00194CDE" w:rsidRPr="001C233D" w:rsidRDefault="000B715D" w:rsidP="000E37D4">
      <w:pPr>
        <w:pStyle w:val="Nadpis2"/>
        <w:rPr>
          <w:rFonts w:eastAsia="Calibri"/>
        </w:rPr>
      </w:pPr>
      <w:r w:rsidRPr="001C233D">
        <w:rPr>
          <w:rFonts w:eastAsia="Calibri"/>
        </w:rPr>
        <w:t>9</w:t>
      </w:r>
      <w:r w:rsidR="00194CDE" w:rsidRPr="001C233D">
        <w:rPr>
          <w:rFonts w:eastAsia="Calibri"/>
        </w:rPr>
        <w:t>.1</w:t>
      </w:r>
      <w:r w:rsidR="00194CDE" w:rsidRPr="001C233D">
        <w:rPr>
          <w:rFonts w:eastAsia="Calibri"/>
        </w:rPr>
        <w:tab/>
      </w:r>
      <w:r w:rsidR="0079348D" w:rsidRPr="001C233D">
        <w:rPr>
          <w:rFonts w:eastAsia="Calibri"/>
        </w:rPr>
        <w:t xml:space="preserve">Prevádzkovateľ má právo vykonať </w:t>
      </w:r>
      <w:r w:rsidR="00194CDE" w:rsidRPr="001C233D">
        <w:rPr>
          <w:rFonts w:eastAsia="Calibri"/>
        </w:rPr>
        <w:t xml:space="preserve">u sprostredkovateľa </w:t>
      </w:r>
      <w:r w:rsidR="0079348D" w:rsidRPr="001C233D">
        <w:rPr>
          <w:rFonts w:eastAsia="Calibri"/>
        </w:rPr>
        <w:t xml:space="preserve">audit alebo </w:t>
      </w:r>
      <w:r w:rsidR="00E1110E">
        <w:rPr>
          <w:rFonts w:eastAsia="Calibri"/>
        </w:rPr>
        <w:t>kontrolu</w:t>
      </w:r>
      <w:r w:rsidR="0079348D" w:rsidRPr="001C233D">
        <w:rPr>
          <w:rFonts w:eastAsia="Calibri"/>
        </w:rPr>
        <w:t xml:space="preserve"> dodrž</w:t>
      </w:r>
      <w:r w:rsidR="00194CDE" w:rsidRPr="001C233D">
        <w:rPr>
          <w:rFonts w:eastAsia="Calibri"/>
        </w:rPr>
        <w:t>ia</w:t>
      </w:r>
      <w:r w:rsidR="0079348D" w:rsidRPr="001C233D">
        <w:rPr>
          <w:rFonts w:eastAsia="Calibri"/>
        </w:rPr>
        <w:t>vani</w:t>
      </w:r>
      <w:r w:rsidR="00194CDE" w:rsidRPr="001C233D">
        <w:rPr>
          <w:rFonts w:eastAsia="Calibri"/>
        </w:rPr>
        <w:t>a</w:t>
      </w:r>
      <w:r w:rsidR="0079348D" w:rsidRPr="001C233D">
        <w:rPr>
          <w:rFonts w:eastAsia="Calibri"/>
        </w:rPr>
        <w:t xml:space="preserve"> záväzkov </w:t>
      </w:r>
      <w:r w:rsidR="00E1110E">
        <w:rPr>
          <w:rFonts w:eastAsia="Calibri"/>
        </w:rPr>
        <w:t>vyplývajúcich z</w:t>
      </w:r>
      <w:r w:rsidR="0079348D" w:rsidRPr="001C233D">
        <w:rPr>
          <w:rFonts w:eastAsia="Calibri"/>
        </w:rPr>
        <w:t xml:space="preserve"> tejto </w:t>
      </w:r>
      <w:r w:rsidR="00194CDE" w:rsidRPr="001C233D">
        <w:rPr>
          <w:rFonts w:eastAsia="Calibri"/>
        </w:rPr>
        <w:t>z</w:t>
      </w:r>
      <w:r w:rsidR="0079348D" w:rsidRPr="001C233D">
        <w:rPr>
          <w:rFonts w:eastAsia="Calibri"/>
        </w:rPr>
        <w:t xml:space="preserve">mluvy a požiadaviek </w:t>
      </w:r>
      <w:r w:rsidR="00E1110E">
        <w:rPr>
          <w:rFonts w:eastAsia="Calibri"/>
        </w:rPr>
        <w:t xml:space="preserve">právnych predpisov zameraných na </w:t>
      </w:r>
      <w:r w:rsidR="0079348D" w:rsidRPr="001C233D">
        <w:rPr>
          <w:rFonts w:eastAsia="Calibri"/>
        </w:rPr>
        <w:t>ochran</w:t>
      </w:r>
      <w:r w:rsidR="00E1110E">
        <w:rPr>
          <w:rFonts w:eastAsia="Calibri"/>
        </w:rPr>
        <w:t>u</w:t>
      </w:r>
      <w:r w:rsidR="0079348D" w:rsidRPr="001C233D">
        <w:rPr>
          <w:rFonts w:eastAsia="Calibri"/>
        </w:rPr>
        <w:t xml:space="preserve"> osobných údajov. V prípade, </w:t>
      </w:r>
      <w:r w:rsidR="00194CDE" w:rsidRPr="001C233D">
        <w:rPr>
          <w:rFonts w:eastAsia="Calibri"/>
        </w:rPr>
        <w:t>ak p</w:t>
      </w:r>
      <w:r w:rsidR="0079348D" w:rsidRPr="001C233D">
        <w:rPr>
          <w:rFonts w:eastAsia="Calibri"/>
        </w:rPr>
        <w:t xml:space="preserve">revádzkovateľ nevykoná audit </w:t>
      </w:r>
      <w:r w:rsidR="007757C5">
        <w:rPr>
          <w:rFonts w:eastAsia="Calibri"/>
        </w:rPr>
        <w:t xml:space="preserve">alebo kontrolu </w:t>
      </w:r>
      <w:r w:rsidR="0079348D" w:rsidRPr="001C233D">
        <w:rPr>
          <w:rFonts w:eastAsia="Calibri"/>
        </w:rPr>
        <w:t xml:space="preserve">sám, môže </w:t>
      </w:r>
      <w:r w:rsidR="007757C5">
        <w:rPr>
          <w:rFonts w:eastAsia="Calibri"/>
        </w:rPr>
        <w:t xml:space="preserve">vykonaním auditu alebo kontroly poveriť </w:t>
      </w:r>
      <w:r w:rsidR="0079348D" w:rsidRPr="001C233D">
        <w:rPr>
          <w:rFonts w:eastAsia="Calibri"/>
        </w:rPr>
        <w:t xml:space="preserve">tretiu stranu, ktorá bude zaviazaná </w:t>
      </w:r>
      <w:r w:rsidR="00194CDE" w:rsidRPr="001C233D">
        <w:rPr>
          <w:rFonts w:eastAsia="Calibri"/>
        </w:rPr>
        <w:t xml:space="preserve">povinnosťou </w:t>
      </w:r>
      <w:r w:rsidR="0079348D" w:rsidRPr="001C233D">
        <w:rPr>
          <w:rFonts w:eastAsia="Calibri"/>
        </w:rPr>
        <w:t>mlčanlivosti v</w:t>
      </w:r>
      <w:r w:rsidR="00194CDE" w:rsidRPr="001C233D">
        <w:rPr>
          <w:rFonts w:eastAsia="Calibri"/>
        </w:rPr>
        <w:t> </w:t>
      </w:r>
      <w:r w:rsidR="0079348D" w:rsidRPr="001C233D">
        <w:rPr>
          <w:rFonts w:eastAsia="Calibri"/>
        </w:rPr>
        <w:t>rozsahu</w:t>
      </w:r>
      <w:r w:rsidR="00194CDE" w:rsidRPr="001C233D">
        <w:rPr>
          <w:rFonts w:eastAsia="Calibri"/>
        </w:rPr>
        <w:t>,</w:t>
      </w:r>
      <w:r w:rsidR="0079348D" w:rsidRPr="001C233D">
        <w:rPr>
          <w:rFonts w:eastAsia="Calibri"/>
        </w:rPr>
        <w:t xml:space="preserve"> v ak</w:t>
      </w:r>
      <w:r w:rsidR="00194CDE" w:rsidRPr="001C233D">
        <w:rPr>
          <w:rFonts w:eastAsia="Calibri"/>
        </w:rPr>
        <w:t>om</w:t>
      </w:r>
      <w:r w:rsidR="0079348D" w:rsidRPr="001C233D">
        <w:rPr>
          <w:rFonts w:eastAsia="Calibri"/>
        </w:rPr>
        <w:t xml:space="preserve"> je k mlčanlivosti zaviazaný </w:t>
      </w:r>
      <w:r w:rsidR="00194CDE" w:rsidRPr="001C233D">
        <w:rPr>
          <w:rFonts w:eastAsia="Calibri"/>
        </w:rPr>
        <w:t>p</w:t>
      </w:r>
      <w:r w:rsidR="0079348D" w:rsidRPr="001C233D">
        <w:rPr>
          <w:rFonts w:eastAsia="Calibri"/>
        </w:rPr>
        <w:t xml:space="preserve">revádzkovateľ. Sprostredkovateľ poskytne </w:t>
      </w:r>
      <w:r w:rsidR="00194CDE" w:rsidRPr="001C233D">
        <w:rPr>
          <w:rFonts w:eastAsia="Calibri"/>
        </w:rPr>
        <w:t>p</w:t>
      </w:r>
      <w:r w:rsidR="0079348D" w:rsidRPr="001C233D">
        <w:rPr>
          <w:rFonts w:eastAsia="Calibri"/>
        </w:rPr>
        <w:t xml:space="preserve">revádzkovateľovi všetky potrebné informácie </w:t>
      </w:r>
      <w:r w:rsidR="00E1110E">
        <w:rPr>
          <w:rFonts w:eastAsia="Calibri"/>
        </w:rPr>
        <w:t xml:space="preserve">a podklady </w:t>
      </w:r>
      <w:r w:rsidR="00194CDE" w:rsidRPr="001C233D">
        <w:rPr>
          <w:rFonts w:eastAsia="Calibri"/>
        </w:rPr>
        <w:t xml:space="preserve">na </w:t>
      </w:r>
      <w:r w:rsidR="0079348D" w:rsidRPr="001C233D">
        <w:rPr>
          <w:rFonts w:eastAsia="Calibri"/>
        </w:rPr>
        <w:t>preukázani</w:t>
      </w:r>
      <w:r w:rsidR="00194CDE" w:rsidRPr="001C233D">
        <w:rPr>
          <w:rFonts w:eastAsia="Calibri"/>
        </w:rPr>
        <w:t>e</w:t>
      </w:r>
      <w:r w:rsidR="0079348D" w:rsidRPr="001C233D">
        <w:rPr>
          <w:rFonts w:eastAsia="Calibri"/>
        </w:rPr>
        <w:t xml:space="preserve"> </w:t>
      </w:r>
      <w:r w:rsidR="00E1110E">
        <w:rPr>
          <w:rFonts w:eastAsia="Calibri"/>
        </w:rPr>
        <w:t xml:space="preserve">súladu s </w:t>
      </w:r>
      <w:r w:rsidR="0079348D" w:rsidRPr="001C233D">
        <w:rPr>
          <w:rFonts w:eastAsia="Calibri"/>
        </w:rPr>
        <w:t>požiadavk</w:t>
      </w:r>
      <w:r w:rsidR="00E1110E">
        <w:rPr>
          <w:rFonts w:eastAsia="Calibri"/>
        </w:rPr>
        <w:t>ami</w:t>
      </w:r>
      <w:r w:rsidR="0079348D" w:rsidRPr="001C233D">
        <w:rPr>
          <w:rFonts w:eastAsia="Calibri"/>
        </w:rPr>
        <w:t xml:space="preserve"> </w:t>
      </w:r>
      <w:r w:rsidR="00E1110E">
        <w:rPr>
          <w:rFonts w:eastAsia="Calibri"/>
        </w:rPr>
        <w:t>Nariadenia a</w:t>
      </w:r>
      <w:r w:rsidR="007757C5">
        <w:rPr>
          <w:rFonts w:eastAsia="Calibri"/>
        </w:rPr>
        <w:t> </w:t>
      </w:r>
      <w:r w:rsidR="00E1110E">
        <w:rPr>
          <w:rFonts w:eastAsia="Calibri"/>
        </w:rPr>
        <w:t>Zákona</w:t>
      </w:r>
      <w:r w:rsidR="007757C5">
        <w:rPr>
          <w:rFonts w:eastAsia="Calibri"/>
        </w:rPr>
        <w:t xml:space="preserve">, ako aj preukázanie súladu s </w:t>
      </w:r>
      <w:r w:rsidR="0079348D" w:rsidRPr="001C233D">
        <w:rPr>
          <w:rFonts w:eastAsia="Calibri"/>
        </w:rPr>
        <w:t>t</w:t>
      </w:r>
      <w:r w:rsidR="007757C5">
        <w:rPr>
          <w:rFonts w:eastAsia="Calibri"/>
        </w:rPr>
        <w:t>outo</w:t>
      </w:r>
      <w:r w:rsidR="0079348D" w:rsidRPr="001C233D">
        <w:rPr>
          <w:rFonts w:eastAsia="Calibri"/>
        </w:rPr>
        <w:t xml:space="preserve"> </w:t>
      </w:r>
      <w:r w:rsidR="00194CDE" w:rsidRPr="001C233D">
        <w:rPr>
          <w:rFonts w:eastAsia="Calibri"/>
        </w:rPr>
        <w:t>z</w:t>
      </w:r>
      <w:r w:rsidR="0079348D" w:rsidRPr="001C233D">
        <w:rPr>
          <w:rFonts w:eastAsia="Calibri"/>
        </w:rPr>
        <w:t>mluv</w:t>
      </w:r>
      <w:r w:rsidR="007757C5">
        <w:rPr>
          <w:rFonts w:eastAsia="Calibri"/>
        </w:rPr>
        <w:t>ou</w:t>
      </w:r>
      <w:r w:rsidR="0079348D" w:rsidRPr="001C233D">
        <w:rPr>
          <w:rFonts w:eastAsia="Calibri"/>
        </w:rPr>
        <w:t xml:space="preserve">. Audit </w:t>
      </w:r>
      <w:r w:rsidR="007757C5">
        <w:rPr>
          <w:rFonts w:eastAsia="Calibri"/>
        </w:rPr>
        <w:t xml:space="preserve">je </w:t>
      </w:r>
      <w:r w:rsidR="0079348D" w:rsidRPr="001C233D">
        <w:rPr>
          <w:rFonts w:eastAsia="Calibri"/>
        </w:rPr>
        <w:t>vykon</w:t>
      </w:r>
      <w:r w:rsidR="007757C5">
        <w:rPr>
          <w:rFonts w:eastAsia="Calibri"/>
        </w:rPr>
        <w:t>ávan</w:t>
      </w:r>
      <w:r w:rsidR="0079348D" w:rsidRPr="001C233D">
        <w:rPr>
          <w:rFonts w:eastAsia="Calibri"/>
        </w:rPr>
        <w:t xml:space="preserve">ý </w:t>
      </w:r>
      <w:r w:rsidR="007757C5">
        <w:rPr>
          <w:rFonts w:eastAsia="Calibri"/>
        </w:rPr>
        <w:t xml:space="preserve">spravidla </w:t>
      </w:r>
      <w:r w:rsidR="0079348D" w:rsidRPr="001C233D">
        <w:rPr>
          <w:rFonts w:eastAsia="Calibri"/>
        </w:rPr>
        <w:t xml:space="preserve">raz </w:t>
      </w:r>
      <w:r w:rsidR="007757C5">
        <w:rPr>
          <w:rFonts w:eastAsia="Calibri"/>
        </w:rPr>
        <w:t>za rok</w:t>
      </w:r>
      <w:r w:rsidR="0079348D" w:rsidRPr="001C233D">
        <w:rPr>
          <w:rFonts w:eastAsia="Calibri"/>
        </w:rPr>
        <w:t>, a ak</w:t>
      </w:r>
      <w:r w:rsidR="00194CDE" w:rsidRPr="001C233D">
        <w:rPr>
          <w:rFonts w:eastAsia="Calibri"/>
        </w:rPr>
        <w:t xml:space="preserve"> to</w:t>
      </w:r>
      <w:r w:rsidR="0079348D" w:rsidRPr="001C233D">
        <w:rPr>
          <w:rFonts w:eastAsia="Calibri"/>
        </w:rPr>
        <w:t xml:space="preserve"> </w:t>
      </w:r>
      <w:r w:rsidR="00194CDE" w:rsidRPr="001C233D">
        <w:rPr>
          <w:rFonts w:eastAsia="Calibri"/>
        </w:rPr>
        <w:t>p</w:t>
      </w:r>
      <w:r w:rsidR="0079348D" w:rsidRPr="001C233D">
        <w:rPr>
          <w:rFonts w:eastAsia="Calibri"/>
        </w:rPr>
        <w:t xml:space="preserve">revádzkovateľ </w:t>
      </w:r>
      <w:r w:rsidR="007757C5">
        <w:rPr>
          <w:rFonts w:eastAsia="Calibri"/>
        </w:rPr>
        <w:t xml:space="preserve">považuje za potrebné, môže byť vykonaný aj </w:t>
      </w:r>
      <w:r w:rsidR="0079348D" w:rsidRPr="001C233D">
        <w:rPr>
          <w:rFonts w:eastAsia="Calibri"/>
        </w:rPr>
        <w:t>častejšie.</w:t>
      </w:r>
      <w:r w:rsidR="007757C5">
        <w:rPr>
          <w:rFonts w:eastAsia="Calibri"/>
        </w:rPr>
        <w:t xml:space="preserve"> Kontroly sú vykonávané nepravidelne. </w:t>
      </w:r>
    </w:p>
    <w:p w14:paraId="1250D3A4" w14:textId="01D380B0" w:rsidR="0079348D" w:rsidRPr="001C233D" w:rsidRDefault="000B715D" w:rsidP="000E37D4">
      <w:pPr>
        <w:pStyle w:val="Nadpis2"/>
        <w:rPr>
          <w:rFonts w:eastAsia="Calibri"/>
        </w:rPr>
      </w:pPr>
      <w:r w:rsidRPr="001C233D">
        <w:rPr>
          <w:rFonts w:eastAsia="Calibri"/>
        </w:rPr>
        <w:t>9</w:t>
      </w:r>
      <w:r w:rsidR="00194CDE" w:rsidRPr="001C233D">
        <w:rPr>
          <w:rFonts w:eastAsia="Calibri"/>
        </w:rPr>
        <w:t>.2</w:t>
      </w:r>
      <w:r w:rsidR="00194CDE" w:rsidRPr="001C233D">
        <w:rPr>
          <w:rFonts w:eastAsia="Calibri"/>
        </w:rPr>
        <w:tab/>
      </w:r>
      <w:r w:rsidR="007757C5">
        <w:rPr>
          <w:rFonts w:eastAsia="Calibri"/>
        </w:rPr>
        <w:t>V priebehu</w:t>
      </w:r>
      <w:r w:rsidR="007757C5" w:rsidRPr="001C233D">
        <w:rPr>
          <w:rFonts w:eastAsia="Calibri"/>
        </w:rPr>
        <w:t xml:space="preserve"> auditu </w:t>
      </w:r>
      <w:r w:rsidR="001A27B0">
        <w:rPr>
          <w:rFonts w:eastAsia="Calibri"/>
        </w:rPr>
        <w:t>poskytuje s</w:t>
      </w:r>
      <w:r w:rsidRPr="001C233D">
        <w:rPr>
          <w:rFonts w:eastAsia="Calibri"/>
        </w:rPr>
        <w:t xml:space="preserve">prostredkovateľ </w:t>
      </w:r>
      <w:r w:rsidR="00194CDE" w:rsidRPr="001C233D">
        <w:rPr>
          <w:rFonts w:eastAsia="Calibri"/>
        </w:rPr>
        <w:t>p</w:t>
      </w:r>
      <w:r w:rsidR="0079348D" w:rsidRPr="001C233D">
        <w:rPr>
          <w:rFonts w:eastAsia="Calibri"/>
        </w:rPr>
        <w:t xml:space="preserve">revádzkovateľovi alebo </w:t>
      </w:r>
      <w:r w:rsidRPr="001C233D">
        <w:rPr>
          <w:rFonts w:eastAsia="Calibri"/>
        </w:rPr>
        <w:t xml:space="preserve">prevádzkovateľom </w:t>
      </w:r>
      <w:r w:rsidR="0079348D" w:rsidRPr="001C233D">
        <w:rPr>
          <w:rFonts w:eastAsia="Calibri"/>
        </w:rPr>
        <w:t>poverenému audítorovi náležitú súčinnosť, najmä:</w:t>
      </w:r>
    </w:p>
    <w:p w14:paraId="1A84A38D" w14:textId="48182437" w:rsidR="000B715D" w:rsidRPr="00267495" w:rsidRDefault="0079348D" w:rsidP="00596A0D">
      <w:pPr>
        <w:pStyle w:val="Odsekzoznamu"/>
        <w:numPr>
          <w:ilvl w:val="0"/>
          <w:numId w:val="15"/>
        </w:numPr>
      </w:pPr>
      <w:r w:rsidRPr="00267495">
        <w:t>dokumentáciu spracúvan</w:t>
      </w:r>
      <w:r w:rsidR="001A27B0" w:rsidRPr="00267495">
        <w:t>ia</w:t>
      </w:r>
      <w:r w:rsidRPr="00267495">
        <w:t xml:space="preserve"> osobných údajov </w:t>
      </w:r>
      <w:r w:rsidR="00194CDE" w:rsidRPr="00267495">
        <w:t>v mene p</w:t>
      </w:r>
      <w:r w:rsidRPr="00267495">
        <w:t xml:space="preserve">revádzkovateľa, najmä </w:t>
      </w:r>
      <w:r w:rsidR="001A27B0" w:rsidRPr="00267495">
        <w:t>interné</w:t>
      </w:r>
      <w:r w:rsidRPr="00267495">
        <w:t xml:space="preserve"> smernice a iné relevantné predpisy</w:t>
      </w:r>
      <w:r w:rsidR="001A27B0" w:rsidRPr="00267495">
        <w:t xml:space="preserve">, </w:t>
      </w:r>
      <w:r w:rsidRPr="00267495">
        <w:t>záznamy o</w:t>
      </w:r>
      <w:r w:rsidR="001A27B0" w:rsidRPr="00267495">
        <w:t> </w:t>
      </w:r>
      <w:r w:rsidRPr="00267495">
        <w:t>sprac</w:t>
      </w:r>
      <w:r w:rsidR="001A27B0" w:rsidRPr="00267495">
        <w:t xml:space="preserve">ovateľských činnostiach </w:t>
      </w:r>
      <w:r w:rsidRPr="00267495">
        <w:t xml:space="preserve">podľa bodu </w:t>
      </w:r>
      <w:r w:rsidR="006E0B0A" w:rsidRPr="00267495">
        <w:t>6</w:t>
      </w:r>
      <w:r w:rsidRPr="00267495">
        <w:t>.1</w:t>
      </w:r>
      <w:r w:rsidR="006E0B0A" w:rsidRPr="00267495">
        <w:t>8</w:t>
      </w:r>
      <w:r w:rsidRPr="00267495">
        <w:t xml:space="preserve"> písm. a) tejto </w:t>
      </w:r>
      <w:r w:rsidR="00194CDE" w:rsidRPr="00267495">
        <w:t>z</w:t>
      </w:r>
      <w:r w:rsidRPr="00267495">
        <w:t xml:space="preserve">mluvy, evidenciu pokynov </w:t>
      </w:r>
      <w:r w:rsidR="000B715D" w:rsidRPr="00267495">
        <w:t>p</w:t>
      </w:r>
      <w:r w:rsidRPr="00267495">
        <w:t xml:space="preserve">revádzkovateľa </w:t>
      </w:r>
      <w:r w:rsidR="000B715D" w:rsidRPr="00267495">
        <w:t xml:space="preserve">vydaných </w:t>
      </w:r>
      <w:r w:rsidRPr="00267495">
        <w:t>podľa čl.</w:t>
      </w:r>
      <w:r w:rsidR="000B715D" w:rsidRPr="00267495">
        <w:t> </w:t>
      </w:r>
      <w:r w:rsidRPr="00267495">
        <w:t xml:space="preserve">V tejto </w:t>
      </w:r>
      <w:r w:rsidR="000B715D" w:rsidRPr="00267495">
        <w:t>z</w:t>
      </w:r>
      <w:r w:rsidRPr="00267495">
        <w:t xml:space="preserve">mluvy, komunikáciu medzi </w:t>
      </w:r>
      <w:r w:rsidR="000B715D" w:rsidRPr="00267495">
        <w:t>p</w:t>
      </w:r>
      <w:r w:rsidRPr="00267495">
        <w:t xml:space="preserve">revádzkovateľom a </w:t>
      </w:r>
      <w:r w:rsidR="000B715D" w:rsidRPr="00267495">
        <w:t>s</w:t>
      </w:r>
      <w:r w:rsidRPr="00267495">
        <w:t xml:space="preserve">prostredkovateľom </w:t>
      </w:r>
      <w:r w:rsidR="001A27B0" w:rsidRPr="00267495">
        <w:t xml:space="preserve">zaznamenanú </w:t>
      </w:r>
      <w:r w:rsidRPr="00267495">
        <w:t xml:space="preserve">podľa tejto </w:t>
      </w:r>
      <w:r w:rsidR="000B715D" w:rsidRPr="00267495">
        <w:t>z</w:t>
      </w:r>
      <w:r w:rsidRPr="00267495">
        <w:t xml:space="preserve">mluvy, </w:t>
      </w:r>
      <w:r w:rsidR="000B715D" w:rsidRPr="00267495">
        <w:t>z</w:t>
      </w:r>
      <w:r w:rsidRPr="00267495">
        <w:t xml:space="preserve">mluvy </w:t>
      </w:r>
      <w:r w:rsidR="001A27B0" w:rsidRPr="00267495">
        <w:t xml:space="preserve">medzi </w:t>
      </w:r>
      <w:r w:rsidR="000B715D" w:rsidRPr="00267495">
        <w:t>s</w:t>
      </w:r>
      <w:r w:rsidRPr="00267495">
        <w:t>prostredkovateľ</w:t>
      </w:r>
      <w:r w:rsidR="001A27B0" w:rsidRPr="00267495">
        <w:t xml:space="preserve">om </w:t>
      </w:r>
      <w:r w:rsidRPr="00267495">
        <w:t xml:space="preserve">a </w:t>
      </w:r>
      <w:r w:rsidR="00562B2E" w:rsidRPr="00267495">
        <w:t>su</w:t>
      </w:r>
      <w:r w:rsidRPr="00267495">
        <w:t>b</w:t>
      </w:r>
      <w:r w:rsidR="00562B2E" w:rsidRPr="00267495">
        <w:t>dodávateľmi</w:t>
      </w:r>
      <w:r w:rsidRPr="00267495">
        <w:t xml:space="preserve"> a iné podklady </w:t>
      </w:r>
      <w:r w:rsidR="001A27B0" w:rsidRPr="00267495">
        <w:t xml:space="preserve">preukazujúce </w:t>
      </w:r>
      <w:r w:rsidRPr="00267495">
        <w:t xml:space="preserve">riadne plnenie požiadaviek </w:t>
      </w:r>
      <w:r w:rsidR="001A27B0" w:rsidRPr="00267495">
        <w:t xml:space="preserve">vyplývajúcich z </w:t>
      </w:r>
      <w:r w:rsidRPr="00267495">
        <w:t xml:space="preserve">právnych predpisov </w:t>
      </w:r>
      <w:r w:rsidR="001A27B0" w:rsidRPr="00267495">
        <w:t xml:space="preserve">a </w:t>
      </w:r>
      <w:r w:rsidRPr="00267495">
        <w:t xml:space="preserve">tejto </w:t>
      </w:r>
      <w:r w:rsidR="000B715D" w:rsidRPr="00267495">
        <w:t>z</w:t>
      </w:r>
      <w:r w:rsidRPr="00267495">
        <w:t>mluv</w:t>
      </w:r>
      <w:r w:rsidR="001A27B0" w:rsidRPr="00267495">
        <w:t>y</w:t>
      </w:r>
      <w:r w:rsidR="000B715D" w:rsidRPr="00267495">
        <w:t>,</w:t>
      </w:r>
    </w:p>
    <w:p w14:paraId="56C9BDF4" w14:textId="2FD2B971" w:rsidR="000B715D" w:rsidRPr="00267495" w:rsidRDefault="0079348D" w:rsidP="00596A0D">
      <w:pPr>
        <w:pStyle w:val="Odsekzoznamu"/>
        <w:numPr>
          <w:ilvl w:val="0"/>
          <w:numId w:val="15"/>
        </w:numPr>
      </w:pPr>
      <w:r w:rsidRPr="00267495">
        <w:t xml:space="preserve">ďalšie informácie vyžiadané </w:t>
      </w:r>
      <w:r w:rsidR="000B715D" w:rsidRPr="00267495">
        <w:t>p</w:t>
      </w:r>
      <w:r w:rsidRPr="00267495">
        <w:t xml:space="preserve">revádzkovateľom </w:t>
      </w:r>
      <w:r w:rsidR="000B715D" w:rsidRPr="00267495">
        <w:t xml:space="preserve">a </w:t>
      </w:r>
      <w:r w:rsidRPr="00267495">
        <w:t xml:space="preserve">týkajúce sa spracúvania osobných údajov </w:t>
      </w:r>
      <w:r w:rsidR="000B715D" w:rsidRPr="00267495">
        <w:t>v mene p</w:t>
      </w:r>
      <w:r w:rsidRPr="00267495">
        <w:t xml:space="preserve">revádzkovateľa, vrátane informácií podľa </w:t>
      </w:r>
      <w:r w:rsidR="00562B2E" w:rsidRPr="00267495">
        <w:t>čl. 28 Nariadenia</w:t>
      </w:r>
      <w:r w:rsidRPr="00267495">
        <w:t xml:space="preserve">, a to bez zbytočného odkladu, najneskôr </w:t>
      </w:r>
      <w:r w:rsidR="000B715D" w:rsidRPr="00267495">
        <w:t xml:space="preserve">však </w:t>
      </w:r>
      <w:r w:rsidRPr="00267495">
        <w:t xml:space="preserve">do 5 pracovných dní od doručenia žiadosti </w:t>
      </w:r>
      <w:r w:rsidR="000B715D" w:rsidRPr="00267495">
        <w:t>p</w:t>
      </w:r>
      <w:r w:rsidRPr="00267495">
        <w:t>revádzkovateľa</w:t>
      </w:r>
      <w:r w:rsidR="000B715D" w:rsidRPr="00267495">
        <w:t>,</w:t>
      </w:r>
    </w:p>
    <w:p w14:paraId="2FF68C61" w14:textId="579CDF23" w:rsidR="000B715D" w:rsidRPr="00267495" w:rsidRDefault="0079348D" w:rsidP="00596A0D">
      <w:pPr>
        <w:pStyle w:val="Odsekzoznamu"/>
        <w:numPr>
          <w:ilvl w:val="0"/>
          <w:numId w:val="15"/>
        </w:numPr>
      </w:pPr>
      <w:r w:rsidRPr="00267495">
        <w:t>zodpovedajúce priestory</w:t>
      </w:r>
      <w:r w:rsidR="000B715D" w:rsidRPr="00267495">
        <w:t xml:space="preserve">, </w:t>
      </w:r>
      <w:r w:rsidRPr="00267495">
        <w:t>kancelársku techniku a</w:t>
      </w:r>
      <w:r w:rsidR="000B715D" w:rsidRPr="00267495">
        <w:t xml:space="preserve"> inú </w:t>
      </w:r>
      <w:r w:rsidRPr="00267495">
        <w:t>podporu počas vykonávania auditu</w:t>
      </w:r>
      <w:r w:rsidR="00562B2E" w:rsidRPr="00267495">
        <w:t xml:space="preserve">, pokiaľ to </w:t>
      </w:r>
      <w:r w:rsidR="000B715D" w:rsidRPr="00267495">
        <w:t>p</w:t>
      </w:r>
      <w:r w:rsidR="00562B2E" w:rsidRPr="00267495">
        <w:t>revádzkovateľ požaduje</w:t>
      </w:r>
      <w:r w:rsidR="000B715D" w:rsidRPr="00267495">
        <w:t>,</w:t>
      </w:r>
    </w:p>
    <w:p w14:paraId="562F3E7E" w14:textId="77777777" w:rsidR="00974EC4" w:rsidRPr="00267495" w:rsidRDefault="0079348D" w:rsidP="00596A0D">
      <w:pPr>
        <w:pStyle w:val="Odsekzoznamu"/>
        <w:numPr>
          <w:ilvl w:val="0"/>
          <w:numId w:val="15"/>
        </w:numPr>
      </w:pPr>
      <w:r w:rsidRPr="00267495">
        <w:t xml:space="preserve">na žiadosť prístup do všetkých priestorov </w:t>
      </w:r>
      <w:r w:rsidR="000B715D" w:rsidRPr="00267495">
        <w:t>s</w:t>
      </w:r>
      <w:r w:rsidRPr="00267495">
        <w:t xml:space="preserve">prostredkovateľa alebo </w:t>
      </w:r>
      <w:r w:rsidR="000B715D" w:rsidRPr="00267495">
        <w:t>s</w:t>
      </w:r>
      <w:r w:rsidRPr="00267495">
        <w:t>ub</w:t>
      </w:r>
      <w:r w:rsidR="00C85938" w:rsidRPr="00267495">
        <w:t>dodávateľa</w:t>
      </w:r>
      <w:r w:rsidRPr="00267495">
        <w:t>, v ktorých sa</w:t>
      </w:r>
      <w:r w:rsidR="000B715D" w:rsidRPr="00267495">
        <w:t> </w:t>
      </w:r>
      <w:r w:rsidRPr="00267495">
        <w:t xml:space="preserve">môžu nachádzať osobné údaje spracúvané </w:t>
      </w:r>
      <w:r w:rsidR="000B715D" w:rsidRPr="00267495">
        <w:t>v mene p</w:t>
      </w:r>
      <w:r w:rsidRPr="00267495">
        <w:t>revádzkovateľa</w:t>
      </w:r>
      <w:r w:rsidR="000B715D" w:rsidRPr="00267495">
        <w:t>,</w:t>
      </w:r>
    </w:p>
    <w:p w14:paraId="6B4408C1" w14:textId="6D7D49ED" w:rsidR="000B715D" w:rsidRPr="00267495" w:rsidRDefault="0079348D" w:rsidP="00596A0D">
      <w:pPr>
        <w:pStyle w:val="Odsekzoznamu"/>
        <w:numPr>
          <w:ilvl w:val="0"/>
          <w:numId w:val="15"/>
        </w:numPr>
      </w:pPr>
      <w:r w:rsidRPr="00267495">
        <w:t xml:space="preserve">na žiadosť prístup do všetkých informačných systémov </w:t>
      </w:r>
      <w:r w:rsidR="000B715D" w:rsidRPr="00267495">
        <w:t>s</w:t>
      </w:r>
      <w:r w:rsidRPr="00267495">
        <w:t xml:space="preserve">prostredkovateľa alebo </w:t>
      </w:r>
      <w:r w:rsidR="000B715D" w:rsidRPr="00267495">
        <w:t>s</w:t>
      </w:r>
      <w:r w:rsidRPr="00267495">
        <w:t>ub</w:t>
      </w:r>
      <w:r w:rsidR="00C85938" w:rsidRPr="00267495">
        <w:t>dodávateľa</w:t>
      </w:r>
      <w:r w:rsidRPr="00267495">
        <w:t xml:space="preserve">, v ktorých sa môžu nachádzať osobné údaje spracúvané </w:t>
      </w:r>
      <w:r w:rsidR="000B715D" w:rsidRPr="00267495">
        <w:t>v mene p</w:t>
      </w:r>
      <w:r w:rsidRPr="00267495">
        <w:t>revádzkovateľa;</w:t>
      </w:r>
    </w:p>
    <w:p w14:paraId="4BCC31BB" w14:textId="0012F291" w:rsidR="0079348D" w:rsidRPr="00267495" w:rsidRDefault="0079348D" w:rsidP="00596A0D">
      <w:pPr>
        <w:pStyle w:val="Odsekzoznamu"/>
        <w:numPr>
          <w:ilvl w:val="0"/>
          <w:numId w:val="15"/>
        </w:numPr>
      </w:pPr>
      <w:r w:rsidRPr="00267495">
        <w:t xml:space="preserve">prítomnosť </w:t>
      </w:r>
      <w:r w:rsidR="002E7956" w:rsidRPr="00267495">
        <w:t>Z</w:t>
      </w:r>
      <w:r w:rsidRPr="00267495">
        <w:t xml:space="preserve">odpovednej osoby alebo </w:t>
      </w:r>
      <w:r w:rsidR="001A27B0" w:rsidRPr="00267495">
        <w:t xml:space="preserve">inej </w:t>
      </w:r>
      <w:r w:rsidR="000B715D" w:rsidRPr="00267495">
        <w:t>k</w:t>
      </w:r>
      <w:r w:rsidRPr="00267495">
        <w:t xml:space="preserve">ontaktnej osoby pre agendu ochrany osobných údajov. </w:t>
      </w:r>
    </w:p>
    <w:p w14:paraId="00446665" w14:textId="2472C62E" w:rsidR="00552E98" w:rsidRPr="001C233D" w:rsidRDefault="000B715D" w:rsidP="00267495">
      <w:pPr>
        <w:pStyle w:val="Nadpis2"/>
        <w:rPr>
          <w:rFonts w:eastAsia="Calibri"/>
        </w:rPr>
      </w:pPr>
      <w:r w:rsidRPr="001C233D">
        <w:rPr>
          <w:rFonts w:eastAsia="Calibri"/>
        </w:rPr>
        <w:t>9.3</w:t>
      </w:r>
      <w:r w:rsidRPr="001C233D">
        <w:rPr>
          <w:rFonts w:eastAsia="Calibri"/>
        </w:rPr>
        <w:tab/>
      </w:r>
      <w:r w:rsidR="004D5C2A">
        <w:rPr>
          <w:rFonts w:eastAsia="Calibri"/>
        </w:rPr>
        <w:t>A</w:t>
      </w:r>
      <w:r w:rsidR="00562B2E" w:rsidRPr="001C233D">
        <w:rPr>
          <w:rFonts w:eastAsia="Calibri"/>
        </w:rPr>
        <w:t xml:space="preserve">udit </w:t>
      </w:r>
      <w:r w:rsidR="004D5C2A">
        <w:rPr>
          <w:rFonts w:eastAsia="Calibri"/>
        </w:rPr>
        <w:t xml:space="preserve">u </w:t>
      </w:r>
      <w:r w:rsidRPr="001C233D">
        <w:rPr>
          <w:rFonts w:eastAsia="Calibri"/>
        </w:rPr>
        <w:t>s</w:t>
      </w:r>
      <w:r w:rsidR="00562B2E" w:rsidRPr="001C233D">
        <w:rPr>
          <w:rFonts w:eastAsia="Calibri"/>
        </w:rPr>
        <w:t>prostredkovateľa a</w:t>
      </w:r>
      <w:r w:rsidR="004D5C2A">
        <w:rPr>
          <w:rFonts w:eastAsia="Calibri"/>
        </w:rPr>
        <w:t xml:space="preserve">lebo </w:t>
      </w:r>
      <w:r w:rsidR="00552E98" w:rsidRPr="001C233D">
        <w:rPr>
          <w:rFonts w:eastAsia="Calibri"/>
        </w:rPr>
        <w:t>s</w:t>
      </w:r>
      <w:r w:rsidR="00562B2E" w:rsidRPr="001C233D">
        <w:rPr>
          <w:rFonts w:eastAsia="Calibri"/>
        </w:rPr>
        <w:t>ub</w:t>
      </w:r>
      <w:r w:rsidR="00552E98" w:rsidRPr="001C233D">
        <w:rPr>
          <w:rFonts w:eastAsia="Calibri"/>
        </w:rPr>
        <w:t>dodávateľ</w:t>
      </w:r>
      <w:r w:rsidR="004D5C2A">
        <w:rPr>
          <w:rFonts w:eastAsia="Calibri"/>
        </w:rPr>
        <w:t>a, ktorý</w:t>
      </w:r>
      <w:r w:rsidR="00562B2E" w:rsidRPr="001C233D">
        <w:rPr>
          <w:rFonts w:eastAsia="Calibri"/>
        </w:rPr>
        <w:t xml:space="preserve"> musí byť oznámen</w:t>
      </w:r>
      <w:r w:rsidR="004D5C2A">
        <w:rPr>
          <w:rFonts w:eastAsia="Calibri"/>
        </w:rPr>
        <w:t>ý</w:t>
      </w:r>
      <w:r w:rsidR="00562B2E" w:rsidRPr="001C233D">
        <w:rPr>
          <w:rFonts w:eastAsia="Calibri"/>
        </w:rPr>
        <w:t xml:space="preserve"> s</w:t>
      </w:r>
      <w:r w:rsidRPr="001C233D">
        <w:rPr>
          <w:rFonts w:eastAsia="Calibri"/>
        </w:rPr>
        <w:t> </w:t>
      </w:r>
      <w:r w:rsidR="00562B2E" w:rsidRPr="001C233D">
        <w:rPr>
          <w:rFonts w:eastAsia="Calibri"/>
        </w:rPr>
        <w:t>dostatočným</w:t>
      </w:r>
      <w:r w:rsidRPr="001C233D">
        <w:rPr>
          <w:rFonts w:eastAsia="Calibri"/>
        </w:rPr>
        <w:t xml:space="preserve"> časovým </w:t>
      </w:r>
      <w:r w:rsidR="00562B2E" w:rsidRPr="001C233D">
        <w:rPr>
          <w:rFonts w:eastAsia="Calibri"/>
        </w:rPr>
        <w:t>predstihom</w:t>
      </w:r>
      <w:r w:rsidR="004D5C2A">
        <w:rPr>
          <w:rFonts w:eastAsia="Calibri"/>
        </w:rPr>
        <w:t xml:space="preserve">, </w:t>
      </w:r>
      <w:r w:rsidR="00562B2E" w:rsidRPr="001C233D">
        <w:rPr>
          <w:rFonts w:eastAsia="Calibri"/>
        </w:rPr>
        <w:t xml:space="preserve">nesmie neprimerane zasahovať do činností </w:t>
      </w:r>
      <w:r w:rsidRPr="001C233D">
        <w:rPr>
          <w:rFonts w:eastAsia="Calibri"/>
        </w:rPr>
        <w:t>s</w:t>
      </w:r>
      <w:r w:rsidR="00562B2E" w:rsidRPr="001C233D">
        <w:rPr>
          <w:rFonts w:eastAsia="Calibri"/>
        </w:rPr>
        <w:t xml:space="preserve">prostredkovateľa alebo </w:t>
      </w:r>
      <w:r w:rsidRPr="001C233D">
        <w:rPr>
          <w:rFonts w:eastAsia="Calibri"/>
        </w:rPr>
        <w:t>s</w:t>
      </w:r>
      <w:r w:rsidR="00562B2E" w:rsidRPr="001C233D">
        <w:rPr>
          <w:rFonts w:eastAsia="Calibri"/>
        </w:rPr>
        <w:t>ub</w:t>
      </w:r>
      <w:r w:rsidR="00552E98" w:rsidRPr="001C233D">
        <w:rPr>
          <w:rFonts w:eastAsia="Calibri"/>
        </w:rPr>
        <w:t>dodávateľ</w:t>
      </w:r>
      <w:r w:rsidR="004D5C2A">
        <w:rPr>
          <w:rFonts w:eastAsia="Calibri"/>
        </w:rPr>
        <w:t>a</w:t>
      </w:r>
      <w:r w:rsidR="00562B2E" w:rsidRPr="001C233D">
        <w:rPr>
          <w:rFonts w:eastAsia="Calibri"/>
        </w:rPr>
        <w:t>. Prevádzkovateľ sa zaväzuje zachovávať mlčanlivosť o</w:t>
      </w:r>
      <w:r w:rsidR="00E215E8" w:rsidRPr="001C233D">
        <w:rPr>
          <w:rFonts w:eastAsia="Calibri"/>
        </w:rPr>
        <w:t xml:space="preserve"> </w:t>
      </w:r>
      <w:r w:rsidR="00562B2E" w:rsidRPr="001C233D">
        <w:rPr>
          <w:rFonts w:eastAsia="Calibri"/>
        </w:rPr>
        <w:t xml:space="preserve">všetkých </w:t>
      </w:r>
      <w:r w:rsidR="00E215E8" w:rsidRPr="001C233D">
        <w:rPr>
          <w:rFonts w:eastAsia="Calibri"/>
        </w:rPr>
        <w:t xml:space="preserve">skutočnostiach </w:t>
      </w:r>
      <w:r w:rsidR="00562B2E" w:rsidRPr="001C233D">
        <w:rPr>
          <w:rFonts w:eastAsia="Calibri"/>
        </w:rPr>
        <w:t xml:space="preserve">zistených počas auditu okrem informácií potrebných </w:t>
      </w:r>
      <w:r w:rsidR="00E215E8" w:rsidRPr="001C233D">
        <w:rPr>
          <w:rFonts w:eastAsia="Calibri"/>
        </w:rPr>
        <w:t xml:space="preserve">na </w:t>
      </w:r>
      <w:r w:rsidR="00562B2E" w:rsidRPr="001C233D">
        <w:rPr>
          <w:rFonts w:eastAsia="Calibri"/>
        </w:rPr>
        <w:t>uplatňovani</w:t>
      </w:r>
      <w:r w:rsidR="00E215E8" w:rsidRPr="001C233D">
        <w:rPr>
          <w:rFonts w:eastAsia="Calibri"/>
        </w:rPr>
        <w:t>e</w:t>
      </w:r>
      <w:r w:rsidR="00562B2E" w:rsidRPr="001C233D">
        <w:rPr>
          <w:rFonts w:eastAsia="Calibri"/>
        </w:rPr>
        <w:t xml:space="preserve"> práv </w:t>
      </w:r>
      <w:r w:rsidR="00E215E8" w:rsidRPr="001C233D">
        <w:rPr>
          <w:rFonts w:eastAsia="Calibri"/>
        </w:rPr>
        <w:t>p</w:t>
      </w:r>
      <w:r w:rsidR="00562B2E" w:rsidRPr="001C233D">
        <w:rPr>
          <w:rFonts w:eastAsia="Calibri"/>
        </w:rPr>
        <w:t xml:space="preserve">revádzkovateľa voči </w:t>
      </w:r>
      <w:r w:rsidR="00E215E8" w:rsidRPr="001C233D">
        <w:rPr>
          <w:rFonts w:eastAsia="Calibri"/>
        </w:rPr>
        <w:lastRenderedPageBreak/>
        <w:t>s</w:t>
      </w:r>
      <w:r w:rsidR="00562B2E" w:rsidRPr="001C233D">
        <w:rPr>
          <w:rFonts w:eastAsia="Calibri"/>
        </w:rPr>
        <w:t xml:space="preserve">prostredkovateľovi alebo </w:t>
      </w:r>
      <w:r w:rsidR="00552E98" w:rsidRPr="001C233D">
        <w:rPr>
          <w:rFonts w:eastAsia="Calibri"/>
        </w:rPr>
        <w:t>s</w:t>
      </w:r>
      <w:r w:rsidR="00562B2E" w:rsidRPr="001C233D">
        <w:rPr>
          <w:rFonts w:eastAsia="Calibri"/>
        </w:rPr>
        <w:t>ub</w:t>
      </w:r>
      <w:r w:rsidR="00552E98" w:rsidRPr="001C233D">
        <w:rPr>
          <w:rFonts w:eastAsia="Calibri"/>
        </w:rPr>
        <w:t>dodávateľ</w:t>
      </w:r>
      <w:r w:rsidR="00562B2E" w:rsidRPr="001C233D">
        <w:rPr>
          <w:rFonts w:eastAsia="Calibri"/>
        </w:rPr>
        <w:t>o</w:t>
      </w:r>
      <w:r w:rsidR="004D5C2A">
        <w:rPr>
          <w:rFonts w:eastAsia="Calibri"/>
        </w:rPr>
        <w:t>vi</w:t>
      </w:r>
      <w:r w:rsidR="00562B2E" w:rsidRPr="001C233D">
        <w:rPr>
          <w:rFonts w:eastAsia="Calibri"/>
        </w:rPr>
        <w:t>, pr</w:t>
      </w:r>
      <w:r w:rsidR="00E215E8" w:rsidRPr="001C233D">
        <w:rPr>
          <w:rFonts w:eastAsia="Calibri"/>
        </w:rPr>
        <w:t>ípadne</w:t>
      </w:r>
      <w:r w:rsidR="00562B2E" w:rsidRPr="001C233D">
        <w:rPr>
          <w:rFonts w:eastAsia="Calibri"/>
        </w:rPr>
        <w:t xml:space="preserve"> v rozsahu </w:t>
      </w:r>
      <w:r w:rsidR="00E215E8" w:rsidRPr="001C233D">
        <w:rPr>
          <w:rFonts w:eastAsia="Calibri"/>
        </w:rPr>
        <w:t xml:space="preserve">potrebnom na </w:t>
      </w:r>
      <w:r w:rsidR="00562B2E" w:rsidRPr="001C233D">
        <w:rPr>
          <w:rFonts w:eastAsia="Calibri"/>
        </w:rPr>
        <w:t>uplatňovani</w:t>
      </w:r>
      <w:r w:rsidR="00E215E8" w:rsidRPr="001C233D">
        <w:rPr>
          <w:rFonts w:eastAsia="Calibri"/>
        </w:rPr>
        <w:t>e</w:t>
      </w:r>
      <w:r w:rsidR="00562B2E" w:rsidRPr="001C233D">
        <w:rPr>
          <w:rFonts w:eastAsia="Calibri"/>
        </w:rPr>
        <w:t xml:space="preserve"> práv </w:t>
      </w:r>
      <w:r w:rsidR="00E215E8" w:rsidRPr="001C233D">
        <w:rPr>
          <w:rFonts w:eastAsia="Calibri"/>
        </w:rPr>
        <w:t>p</w:t>
      </w:r>
      <w:r w:rsidR="00562B2E" w:rsidRPr="001C233D">
        <w:rPr>
          <w:rFonts w:eastAsia="Calibri"/>
        </w:rPr>
        <w:t>revádzkovateľa voči tretím stranám (</w:t>
      </w:r>
      <w:r w:rsidR="00E215E8" w:rsidRPr="001C233D">
        <w:rPr>
          <w:rFonts w:eastAsia="Calibri"/>
        </w:rPr>
        <w:t xml:space="preserve">napríklad voči </w:t>
      </w:r>
      <w:r w:rsidR="004D5C2A">
        <w:rPr>
          <w:rFonts w:eastAsia="Calibri"/>
        </w:rPr>
        <w:t>štátnym orgánom</w:t>
      </w:r>
      <w:r w:rsidR="00562B2E" w:rsidRPr="001C233D">
        <w:rPr>
          <w:rFonts w:eastAsia="Calibri"/>
        </w:rPr>
        <w:t>).</w:t>
      </w:r>
    </w:p>
    <w:p w14:paraId="2E06F398" w14:textId="09E2F3ED" w:rsidR="00552E98" w:rsidRPr="001C233D" w:rsidRDefault="00E215E8" w:rsidP="00267495">
      <w:pPr>
        <w:pStyle w:val="Nadpis2"/>
        <w:rPr>
          <w:rFonts w:eastAsia="Calibri"/>
          <w:b/>
        </w:rPr>
      </w:pPr>
      <w:r w:rsidRPr="001C233D">
        <w:rPr>
          <w:rFonts w:eastAsia="Calibri"/>
        </w:rPr>
        <w:t>9.4</w:t>
      </w:r>
      <w:r w:rsidRPr="001C233D">
        <w:rPr>
          <w:rFonts w:eastAsia="Calibri"/>
        </w:rPr>
        <w:tab/>
      </w:r>
      <w:r w:rsidR="00743B69">
        <w:rPr>
          <w:rFonts w:eastAsia="Calibri"/>
        </w:rPr>
        <w:t>N</w:t>
      </w:r>
      <w:r w:rsidR="00743B69" w:rsidRPr="001C233D">
        <w:rPr>
          <w:rFonts w:eastAsia="Calibri"/>
        </w:rPr>
        <w:t>áklady, ktoré v súvislosti s audit</w:t>
      </w:r>
      <w:r w:rsidR="00743B69">
        <w:rPr>
          <w:rFonts w:eastAsia="Calibri"/>
        </w:rPr>
        <w:t>om</w:t>
      </w:r>
      <w:r w:rsidR="00743B69" w:rsidRPr="001C233D">
        <w:rPr>
          <w:rFonts w:eastAsia="Calibri"/>
        </w:rPr>
        <w:t xml:space="preserve"> vzniknú </w:t>
      </w:r>
      <w:r w:rsidR="00743B69">
        <w:rPr>
          <w:rFonts w:eastAsia="Calibri"/>
        </w:rPr>
        <w:t xml:space="preserve">prevádzkovateľovi, </w:t>
      </w:r>
      <w:r w:rsidR="00743B69" w:rsidRPr="001C233D">
        <w:rPr>
          <w:rFonts w:eastAsia="Calibri"/>
        </w:rPr>
        <w:t xml:space="preserve">znáša </w:t>
      </w:r>
      <w:r w:rsidR="00743B69">
        <w:rPr>
          <w:rFonts w:eastAsia="Calibri"/>
        </w:rPr>
        <w:t xml:space="preserve">prevádzkovateľ, ak tieto náklady </w:t>
      </w:r>
      <w:r w:rsidR="00552E98" w:rsidRPr="001C233D">
        <w:rPr>
          <w:rFonts w:eastAsia="Calibri"/>
        </w:rPr>
        <w:t xml:space="preserve">nie sú </w:t>
      </w:r>
      <w:r w:rsidR="00743B69">
        <w:rPr>
          <w:rFonts w:eastAsia="Calibri"/>
        </w:rPr>
        <w:t xml:space="preserve">spojené s </w:t>
      </w:r>
      <w:r w:rsidR="00552E98" w:rsidRPr="001C233D">
        <w:rPr>
          <w:rFonts w:eastAsia="Calibri"/>
        </w:rPr>
        <w:t xml:space="preserve">porušením povinnosti </w:t>
      </w:r>
      <w:r w:rsidRPr="001C233D">
        <w:rPr>
          <w:rFonts w:eastAsia="Calibri"/>
        </w:rPr>
        <w:t>zo strany s</w:t>
      </w:r>
      <w:r w:rsidR="00552E98" w:rsidRPr="001C233D">
        <w:rPr>
          <w:rFonts w:eastAsia="Calibri"/>
        </w:rPr>
        <w:t>prostredkovateľ</w:t>
      </w:r>
      <w:r w:rsidRPr="001C233D">
        <w:rPr>
          <w:rFonts w:eastAsia="Calibri"/>
        </w:rPr>
        <w:t>a</w:t>
      </w:r>
      <w:r w:rsidR="00552E98" w:rsidRPr="001C233D">
        <w:rPr>
          <w:rFonts w:eastAsia="Calibri"/>
        </w:rPr>
        <w:t xml:space="preserve">. </w:t>
      </w:r>
      <w:r w:rsidR="004D5C2A">
        <w:rPr>
          <w:rFonts w:eastAsia="Calibri"/>
        </w:rPr>
        <w:t>N</w:t>
      </w:r>
      <w:r w:rsidR="00FA5867">
        <w:rPr>
          <w:rFonts w:eastAsia="Calibri"/>
        </w:rPr>
        <w:t>áklady, ktoré v </w:t>
      </w:r>
      <w:r w:rsidR="00552E98" w:rsidRPr="001C233D">
        <w:rPr>
          <w:rFonts w:eastAsia="Calibri"/>
        </w:rPr>
        <w:t>súvislosti s</w:t>
      </w:r>
      <w:r w:rsidR="00743B69">
        <w:rPr>
          <w:rFonts w:eastAsia="Calibri"/>
        </w:rPr>
        <w:t> </w:t>
      </w:r>
      <w:r w:rsidR="00552E98" w:rsidRPr="001C233D">
        <w:rPr>
          <w:rFonts w:eastAsia="Calibri"/>
        </w:rPr>
        <w:t>audit</w:t>
      </w:r>
      <w:r w:rsidR="004D5C2A">
        <w:rPr>
          <w:rFonts w:eastAsia="Calibri"/>
        </w:rPr>
        <w:t>om</w:t>
      </w:r>
      <w:r w:rsidR="00552E98" w:rsidRPr="001C233D">
        <w:rPr>
          <w:rFonts w:eastAsia="Calibri"/>
        </w:rPr>
        <w:t xml:space="preserve"> vzniknú </w:t>
      </w:r>
      <w:r w:rsidRPr="001C233D">
        <w:rPr>
          <w:rFonts w:eastAsia="Calibri"/>
        </w:rPr>
        <w:t>s</w:t>
      </w:r>
      <w:r w:rsidR="00552E98" w:rsidRPr="001C233D">
        <w:rPr>
          <w:rFonts w:eastAsia="Calibri"/>
        </w:rPr>
        <w:t xml:space="preserve">prostredkovateľovi, znáša </w:t>
      </w:r>
      <w:r w:rsidRPr="001C233D">
        <w:rPr>
          <w:rFonts w:eastAsia="Calibri"/>
        </w:rPr>
        <w:t>s</w:t>
      </w:r>
      <w:r w:rsidR="00552E98" w:rsidRPr="001C233D">
        <w:rPr>
          <w:rFonts w:eastAsia="Calibri"/>
        </w:rPr>
        <w:t>prostredkovateľ</w:t>
      </w:r>
      <w:ins w:id="3" w:author="Horaničová Silvia" w:date="2021-08-18T07:29:00Z">
        <w:r w:rsidR="00DF4D43">
          <w:rPr>
            <w:rFonts w:eastAsia="Calibri"/>
          </w:rPr>
          <w:t xml:space="preserve"> </w:t>
        </w:r>
        <w:r w:rsidR="00DF4D43">
          <w:rPr>
            <w:rFonts w:cs="Arial"/>
          </w:rPr>
          <w:t>a to v celkovom rozsahu 4</w:t>
        </w:r>
        <w:r w:rsidR="00DF4D43" w:rsidRPr="00DE4D64">
          <w:rPr>
            <w:rFonts w:cs="Arial"/>
          </w:rPr>
          <w:t>0</w:t>
        </w:r>
        <w:r w:rsidR="00DF4D43">
          <w:rPr>
            <w:rFonts w:cs="Arial"/>
          </w:rPr>
          <w:t xml:space="preserve"> (</w:t>
        </w:r>
      </w:ins>
      <w:ins w:id="4" w:author="Horaničová Silvia" w:date="2021-08-18T07:30:00Z">
        <w:r w:rsidR="00DF4D43">
          <w:rPr>
            <w:rFonts w:cs="Arial"/>
          </w:rPr>
          <w:t>štyridsať</w:t>
        </w:r>
      </w:ins>
      <w:ins w:id="5" w:author="Horaničová Silvia" w:date="2021-08-18T07:29:00Z">
        <w:r w:rsidR="00DF4D43">
          <w:rPr>
            <w:rFonts w:cs="Arial"/>
          </w:rPr>
          <w:t xml:space="preserve">) </w:t>
        </w:r>
        <w:r w:rsidR="00DF4D43" w:rsidRPr="00DE4D64">
          <w:rPr>
            <w:rFonts w:cs="Arial"/>
          </w:rPr>
          <w:t xml:space="preserve"> MD prácnosti za obdobie platnosti tejto Zmluvy.</w:t>
        </w:r>
      </w:ins>
      <w:del w:id="6" w:author="Horaničová Silvia" w:date="2021-08-18T07:29:00Z">
        <w:r w:rsidR="00552E98" w:rsidRPr="001C233D" w:rsidDel="00DF4D43">
          <w:rPr>
            <w:rFonts w:eastAsia="Calibri"/>
          </w:rPr>
          <w:delText>.</w:delText>
        </w:r>
      </w:del>
      <w:r w:rsidR="00DF4D43">
        <w:rPr>
          <w:rFonts w:eastAsia="Calibri"/>
        </w:rPr>
        <w:t xml:space="preserve"> </w:t>
      </w:r>
      <w:bookmarkStart w:id="7" w:name="_GoBack"/>
      <w:bookmarkEnd w:id="7"/>
    </w:p>
    <w:p w14:paraId="53242FBA" w14:textId="53F13CF7" w:rsidR="00552E98" w:rsidRPr="001C233D" w:rsidRDefault="00E215E8" w:rsidP="00267495">
      <w:pPr>
        <w:pStyle w:val="Nadpis2"/>
        <w:rPr>
          <w:rFonts w:eastAsia="Calibri"/>
        </w:rPr>
      </w:pPr>
      <w:r w:rsidRPr="001C233D">
        <w:rPr>
          <w:rFonts w:eastAsia="Calibri"/>
        </w:rPr>
        <w:t>9.5</w:t>
      </w:r>
      <w:r w:rsidRPr="001C233D">
        <w:rPr>
          <w:rFonts w:eastAsia="Calibri"/>
        </w:rPr>
        <w:tab/>
      </w:r>
      <w:r w:rsidR="00552E98" w:rsidRPr="001C233D">
        <w:rPr>
          <w:rFonts w:eastAsia="Calibri"/>
        </w:rPr>
        <w:t xml:space="preserve">Prevádzkovateľ je oprávnený </w:t>
      </w:r>
      <w:r w:rsidRPr="001C233D">
        <w:rPr>
          <w:rFonts w:eastAsia="Calibri"/>
        </w:rPr>
        <w:t xml:space="preserve">okrem </w:t>
      </w:r>
      <w:r w:rsidR="00552E98" w:rsidRPr="001C233D">
        <w:rPr>
          <w:rFonts w:eastAsia="Calibri"/>
        </w:rPr>
        <w:t xml:space="preserve">plánovaných auditov vykonávať aj náhodné </w:t>
      </w:r>
      <w:r w:rsidR="00743B69">
        <w:rPr>
          <w:rFonts w:eastAsia="Calibri"/>
        </w:rPr>
        <w:t>kontroly</w:t>
      </w:r>
      <w:r w:rsidR="00552E98" w:rsidRPr="001C233D">
        <w:rPr>
          <w:rFonts w:eastAsia="Calibri"/>
        </w:rPr>
        <w:t xml:space="preserve"> </w:t>
      </w:r>
      <w:r w:rsidR="00743B69">
        <w:rPr>
          <w:rFonts w:eastAsia="Calibri"/>
        </w:rPr>
        <w:t xml:space="preserve">zamerané na </w:t>
      </w:r>
      <w:r w:rsidR="00552E98" w:rsidRPr="001C233D">
        <w:rPr>
          <w:rFonts w:eastAsia="Calibri"/>
        </w:rPr>
        <w:t>dodržiavani</w:t>
      </w:r>
      <w:r w:rsidR="00743B69">
        <w:rPr>
          <w:rFonts w:eastAsia="Calibri"/>
        </w:rPr>
        <w:t>e</w:t>
      </w:r>
      <w:r w:rsidR="00552E98" w:rsidRPr="001C233D">
        <w:rPr>
          <w:rFonts w:eastAsia="Calibri"/>
        </w:rPr>
        <w:t xml:space="preserve"> po</w:t>
      </w:r>
      <w:r w:rsidR="00743B69">
        <w:rPr>
          <w:rFonts w:eastAsia="Calibri"/>
        </w:rPr>
        <w:t xml:space="preserve">dmienok </w:t>
      </w:r>
      <w:r w:rsidR="00552E98" w:rsidRPr="001C233D">
        <w:rPr>
          <w:rFonts w:eastAsia="Calibri"/>
        </w:rPr>
        <w:t xml:space="preserve">tejto </w:t>
      </w:r>
      <w:r w:rsidRPr="001C233D">
        <w:rPr>
          <w:rFonts w:eastAsia="Calibri"/>
        </w:rPr>
        <w:t>z</w:t>
      </w:r>
      <w:r w:rsidR="00552E98" w:rsidRPr="001C233D">
        <w:rPr>
          <w:rFonts w:eastAsia="Calibri"/>
        </w:rPr>
        <w:t xml:space="preserve">mluvy </w:t>
      </w:r>
      <w:r w:rsidR="00743B69">
        <w:rPr>
          <w:rFonts w:eastAsia="Calibri"/>
        </w:rPr>
        <w:t xml:space="preserve">zo strany </w:t>
      </w:r>
      <w:r w:rsidRPr="001C233D">
        <w:rPr>
          <w:rFonts w:eastAsia="Calibri"/>
        </w:rPr>
        <w:t>s</w:t>
      </w:r>
      <w:r w:rsidR="00552E98" w:rsidRPr="001C233D">
        <w:rPr>
          <w:rFonts w:eastAsia="Calibri"/>
        </w:rPr>
        <w:t>prostredkovateľ</w:t>
      </w:r>
      <w:r w:rsidR="00743B69">
        <w:rPr>
          <w:rFonts w:eastAsia="Calibri"/>
        </w:rPr>
        <w:t>a</w:t>
      </w:r>
      <w:r w:rsidR="00552E98" w:rsidRPr="001C233D">
        <w:rPr>
          <w:rFonts w:eastAsia="Calibri"/>
        </w:rPr>
        <w:t xml:space="preserve">. Sprostredkovateľ je </w:t>
      </w:r>
      <w:r w:rsidRPr="001C233D">
        <w:rPr>
          <w:rFonts w:eastAsia="Calibri"/>
        </w:rPr>
        <w:t xml:space="preserve">na </w:t>
      </w:r>
      <w:r w:rsidR="00552E98" w:rsidRPr="001C233D">
        <w:rPr>
          <w:rFonts w:eastAsia="Calibri"/>
        </w:rPr>
        <w:t>t</w:t>
      </w:r>
      <w:r w:rsidRPr="001C233D">
        <w:rPr>
          <w:rFonts w:eastAsia="Calibri"/>
        </w:rPr>
        <w:t>ento</w:t>
      </w:r>
      <w:r w:rsidR="00552E98" w:rsidRPr="001C233D">
        <w:rPr>
          <w:rFonts w:eastAsia="Calibri"/>
        </w:rPr>
        <w:t xml:space="preserve"> účel povinný umožniť </w:t>
      </w:r>
      <w:r w:rsidR="00743B69" w:rsidRPr="001C233D">
        <w:rPr>
          <w:rFonts w:eastAsia="Calibri"/>
        </w:rPr>
        <w:t xml:space="preserve">prevádzkovateľovi </w:t>
      </w:r>
      <w:r w:rsidR="00552E98" w:rsidRPr="001C233D">
        <w:rPr>
          <w:rFonts w:eastAsia="Calibri"/>
        </w:rPr>
        <w:t>vstup do svojich priestorov a</w:t>
      </w:r>
      <w:r w:rsidRPr="001C233D">
        <w:rPr>
          <w:rFonts w:eastAsia="Calibri"/>
        </w:rPr>
        <w:t> </w:t>
      </w:r>
      <w:r w:rsidR="00552E98" w:rsidRPr="001C233D">
        <w:rPr>
          <w:rFonts w:eastAsia="Calibri"/>
        </w:rPr>
        <w:t xml:space="preserve">poskytnúť </w:t>
      </w:r>
      <w:r w:rsidR="00743B69">
        <w:rPr>
          <w:rFonts w:eastAsia="Calibri"/>
        </w:rPr>
        <w:t xml:space="preserve">mu potrebnú </w:t>
      </w:r>
      <w:r w:rsidR="00552E98" w:rsidRPr="001C233D">
        <w:rPr>
          <w:rFonts w:eastAsia="Calibri"/>
        </w:rPr>
        <w:t xml:space="preserve">súčinnosť; ustanovenia tejto </w:t>
      </w:r>
      <w:r w:rsidRPr="001C233D">
        <w:rPr>
          <w:rFonts w:eastAsia="Calibri"/>
        </w:rPr>
        <w:t>z</w:t>
      </w:r>
      <w:r w:rsidR="00552E98" w:rsidRPr="001C233D">
        <w:rPr>
          <w:rFonts w:eastAsia="Calibri"/>
        </w:rPr>
        <w:t xml:space="preserve">mluvy </w:t>
      </w:r>
      <w:r w:rsidR="00743B69">
        <w:rPr>
          <w:rFonts w:eastAsia="Calibri"/>
        </w:rPr>
        <w:t xml:space="preserve">o </w:t>
      </w:r>
      <w:r w:rsidR="00552E98" w:rsidRPr="001C233D">
        <w:rPr>
          <w:rFonts w:eastAsia="Calibri"/>
        </w:rPr>
        <w:t>audit</w:t>
      </w:r>
      <w:r w:rsidR="00743B69">
        <w:rPr>
          <w:rFonts w:eastAsia="Calibri"/>
        </w:rPr>
        <w:t>e</w:t>
      </w:r>
      <w:r w:rsidR="00552E98" w:rsidRPr="001C233D">
        <w:rPr>
          <w:rFonts w:eastAsia="Calibri"/>
        </w:rPr>
        <w:t xml:space="preserve"> sa použijú </w:t>
      </w:r>
      <w:r w:rsidR="00743B69">
        <w:rPr>
          <w:rFonts w:eastAsia="Calibri"/>
        </w:rPr>
        <w:t>v </w:t>
      </w:r>
      <w:r w:rsidRPr="001C233D">
        <w:rPr>
          <w:rFonts w:eastAsia="Calibri"/>
        </w:rPr>
        <w:t>primeran</w:t>
      </w:r>
      <w:r w:rsidR="00743B69">
        <w:rPr>
          <w:rFonts w:eastAsia="Calibri"/>
        </w:rPr>
        <w:t>om rozsahu</w:t>
      </w:r>
      <w:r w:rsidR="00552E98" w:rsidRPr="001C233D">
        <w:rPr>
          <w:rFonts w:eastAsia="Calibri"/>
        </w:rPr>
        <w:t>.</w:t>
      </w:r>
    </w:p>
    <w:p w14:paraId="2A9946B2" w14:textId="77777777" w:rsidR="00CC6B9D" w:rsidRPr="001C233D" w:rsidRDefault="00CC6B9D" w:rsidP="00CC6B9D">
      <w:pPr>
        <w:pStyle w:val="BBClause2"/>
        <w:rPr>
          <w:lang w:eastAsia="en-GB"/>
        </w:rPr>
      </w:pPr>
    </w:p>
    <w:p w14:paraId="5539F028" w14:textId="77777777" w:rsidR="00CC6B9D" w:rsidRPr="001C233D" w:rsidRDefault="00CC6B9D" w:rsidP="00CC6B9D">
      <w:pPr>
        <w:pStyle w:val="BBClause2"/>
        <w:rPr>
          <w:lang w:eastAsia="en-GB"/>
        </w:rPr>
      </w:pPr>
    </w:p>
    <w:p w14:paraId="41B2E07F" w14:textId="0810386D" w:rsidR="0079348D" w:rsidRPr="001C233D" w:rsidRDefault="00323252" w:rsidP="00FA5867">
      <w:pPr>
        <w:pStyle w:val="BBHeading1"/>
      </w:pPr>
      <w:r w:rsidRPr="001C233D">
        <w:t>Čl.</w:t>
      </w:r>
      <w:r w:rsidR="00E215E8" w:rsidRPr="001C233D">
        <w:t xml:space="preserve"> </w:t>
      </w:r>
      <w:r w:rsidRPr="001C233D">
        <w:t>X</w:t>
      </w:r>
    </w:p>
    <w:p w14:paraId="6BF56538" w14:textId="5640D4E6" w:rsidR="00323252" w:rsidRPr="001C233D" w:rsidRDefault="00323252" w:rsidP="00FA5867">
      <w:pPr>
        <w:pStyle w:val="BBHeading1"/>
      </w:pPr>
      <w:r w:rsidRPr="001C233D">
        <w:t>INFORMAČNÁ POVINNOSŤ</w:t>
      </w:r>
    </w:p>
    <w:p w14:paraId="10345399" w14:textId="112067F4" w:rsidR="00323252" w:rsidRPr="001C233D" w:rsidRDefault="00323252" w:rsidP="00B6365D">
      <w:pPr>
        <w:pStyle w:val="BBHeading1"/>
      </w:pPr>
    </w:p>
    <w:p w14:paraId="0AFDE3CD" w14:textId="000BCAA0" w:rsidR="00E215E8" w:rsidRPr="001C233D" w:rsidRDefault="00E215E8" w:rsidP="00FA5867">
      <w:pPr>
        <w:pStyle w:val="Nadpis2"/>
        <w:rPr>
          <w:rFonts w:eastAsia="Calibri"/>
        </w:rPr>
      </w:pPr>
      <w:r w:rsidRPr="001C233D">
        <w:rPr>
          <w:rFonts w:eastAsia="Calibri"/>
        </w:rPr>
        <w:t>10.1</w:t>
      </w:r>
      <w:r w:rsidRPr="001C233D">
        <w:rPr>
          <w:rFonts w:eastAsia="Calibri"/>
        </w:rPr>
        <w:tab/>
      </w:r>
      <w:r w:rsidR="00323252" w:rsidRPr="001C233D">
        <w:rPr>
          <w:rFonts w:eastAsia="Calibri"/>
        </w:rPr>
        <w:t>Sprostredkovateľ bezodkladne písomne inform</w:t>
      </w:r>
      <w:r w:rsidR="00743B69">
        <w:rPr>
          <w:rFonts w:eastAsia="Calibri"/>
        </w:rPr>
        <w:t>uje</w:t>
      </w:r>
      <w:r w:rsidR="00323252" w:rsidRPr="001C233D">
        <w:rPr>
          <w:rFonts w:eastAsia="Calibri"/>
        </w:rPr>
        <w:t xml:space="preserve"> </w:t>
      </w:r>
      <w:r w:rsidRPr="001C233D">
        <w:rPr>
          <w:rFonts w:eastAsia="Calibri"/>
        </w:rPr>
        <w:t>p</w:t>
      </w:r>
      <w:r w:rsidR="00323252" w:rsidRPr="001C233D">
        <w:rPr>
          <w:rFonts w:eastAsia="Calibri"/>
        </w:rPr>
        <w:t>revádzkovateľa</w:t>
      </w:r>
      <w:r w:rsidR="00743B69">
        <w:rPr>
          <w:rFonts w:eastAsia="Calibri"/>
        </w:rPr>
        <w:t xml:space="preserve">, ak sa </w:t>
      </w:r>
      <w:r w:rsidR="00E917AF">
        <w:rPr>
          <w:rFonts w:eastAsia="Calibri"/>
        </w:rPr>
        <w:t>domnieva, že pokynom prevádzkovateľa sa porušuje Nariadenie</w:t>
      </w:r>
      <w:r w:rsidR="001E2414">
        <w:rPr>
          <w:rFonts w:eastAsia="Calibri"/>
        </w:rPr>
        <w:t>, Zákon</w:t>
      </w:r>
      <w:r w:rsidR="00E917AF">
        <w:rPr>
          <w:rFonts w:eastAsia="Calibri"/>
        </w:rPr>
        <w:t xml:space="preserve"> alebo iné právne predpisy Únie alebo </w:t>
      </w:r>
      <w:r w:rsidR="00826B0C">
        <w:rPr>
          <w:rFonts w:eastAsia="Calibri"/>
        </w:rPr>
        <w:t xml:space="preserve">príslušného </w:t>
      </w:r>
      <w:r w:rsidR="00E917AF">
        <w:rPr>
          <w:rFonts w:eastAsia="Calibri"/>
        </w:rPr>
        <w:t>členského štátu týkajúce sa </w:t>
      </w:r>
      <w:r w:rsidR="00323252" w:rsidRPr="001C233D">
        <w:rPr>
          <w:rFonts w:eastAsia="Calibri"/>
        </w:rPr>
        <w:t>ochran</w:t>
      </w:r>
      <w:r w:rsidR="00E917AF">
        <w:rPr>
          <w:rFonts w:eastAsia="Calibri"/>
        </w:rPr>
        <w:t>y</w:t>
      </w:r>
      <w:r w:rsidR="00826B0C">
        <w:rPr>
          <w:rFonts w:eastAsia="Calibri"/>
        </w:rPr>
        <w:t xml:space="preserve"> osobných</w:t>
      </w:r>
      <w:r w:rsidR="00323252" w:rsidRPr="001C233D">
        <w:rPr>
          <w:rFonts w:eastAsia="Calibri"/>
        </w:rPr>
        <w:t xml:space="preserve"> údajov.</w:t>
      </w:r>
    </w:p>
    <w:p w14:paraId="4973BA0C" w14:textId="7C36D678" w:rsidR="00E215E8" w:rsidRPr="001C233D" w:rsidRDefault="00E215E8" w:rsidP="00FA5867">
      <w:pPr>
        <w:pStyle w:val="Nadpis2"/>
        <w:rPr>
          <w:rFonts w:eastAsia="Calibri"/>
        </w:rPr>
      </w:pPr>
      <w:r w:rsidRPr="001C233D">
        <w:rPr>
          <w:rFonts w:eastAsia="Calibri"/>
        </w:rPr>
        <w:t>10.2</w:t>
      </w:r>
      <w:r w:rsidRPr="001C233D">
        <w:rPr>
          <w:rFonts w:eastAsia="Calibri"/>
        </w:rPr>
        <w:tab/>
      </w:r>
      <w:r w:rsidR="00323252" w:rsidRPr="001C233D">
        <w:rPr>
          <w:rFonts w:eastAsia="Calibri"/>
        </w:rPr>
        <w:t xml:space="preserve">Sprostredkovateľ bezodkladne písomne </w:t>
      </w:r>
      <w:r w:rsidR="00E917AF">
        <w:rPr>
          <w:rFonts w:eastAsia="Calibri"/>
        </w:rPr>
        <w:t>informuje prevádzkovateľa aj v prípade, ak sa domnieva, že </w:t>
      </w:r>
      <w:r w:rsidR="00323252" w:rsidRPr="001C233D">
        <w:rPr>
          <w:rFonts w:eastAsia="Calibri"/>
        </w:rPr>
        <w:t xml:space="preserve">pokyn vydaný </w:t>
      </w:r>
      <w:r w:rsidRPr="001C233D">
        <w:rPr>
          <w:rFonts w:eastAsia="Calibri"/>
        </w:rPr>
        <w:t>p</w:t>
      </w:r>
      <w:r w:rsidR="00323252" w:rsidRPr="001C233D">
        <w:rPr>
          <w:rFonts w:eastAsia="Calibri"/>
        </w:rPr>
        <w:t xml:space="preserve">revádzkovateľom neprimerane obmedzuje </w:t>
      </w:r>
      <w:r w:rsidRPr="001C233D">
        <w:rPr>
          <w:rFonts w:eastAsia="Calibri"/>
        </w:rPr>
        <w:t>s</w:t>
      </w:r>
      <w:r w:rsidR="00323252" w:rsidRPr="001C233D">
        <w:rPr>
          <w:rFonts w:eastAsia="Calibri"/>
        </w:rPr>
        <w:t xml:space="preserve">prostredkovateľa pri plnení </w:t>
      </w:r>
      <w:r w:rsidR="00895B17">
        <w:rPr>
          <w:rFonts w:eastAsia="Calibri"/>
        </w:rPr>
        <w:t>Základn</w:t>
      </w:r>
      <w:r w:rsidRPr="001C233D">
        <w:rPr>
          <w:rFonts w:eastAsia="Calibri"/>
        </w:rPr>
        <w:t>ej z</w:t>
      </w:r>
      <w:r w:rsidR="00323252" w:rsidRPr="001C233D">
        <w:rPr>
          <w:rFonts w:eastAsia="Calibri"/>
        </w:rPr>
        <w:t>mluvy</w:t>
      </w:r>
      <w:r w:rsidR="00E917AF">
        <w:rPr>
          <w:rFonts w:eastAsia="Calibri"/>
        </w:rPr>
        <w:t xml:space="preserve">. Sprostredkovateľ v informácii </w:t>
      </w:r>
      <w:r w:rsidR="00323252" w:rsidRPr="001C233D">
        <w:rPr>
          <w:rFonts w:eastAsia="Calibri"/>
        </w:rPr>
        <w:t>uv</w:t>
      </w:r>
      <w:r w:rsidR="00E917AF">
        <w:rPr>
          <w:rFonts w:eastAsia="Calibri"/>
        </w:rPr>
        <w:t>edie</w:t>
      </w:r>
      <w:r w:rsidR="00323252" w:rsidRPr="001C233D">
        <w:rPr>
          <w:rFonts w:eastAsia="Calibri"/>
        </w:rPr>
        <w:t xml:space="preserve">, v čom konkrétne obmedzenie spočíva a ako navrhuje pokyn </w:t>
      </w:r>
      <w:r w:rsidRPr="001C233D">
        <w:rPr>
          <w:rFonts w:eastAsia="Calibri"/>
        </w:rPr>
        <w:t>p</w:t>
      </w:r>
      <w:r w:rsidR="00323252" w:rsidRPr="001C233D">
        <w:rPr>
          <w:rFonts w:eastAsia="Calibri"/>
        </w:rPr>
        <w:t xml:space="preserve">revádzkovateľa zmeniť, aby bolo zaistené riadne a včasné plnenie </w:t>
      </w:r>
      <w:r w:rsidR="00895B17">
        <w:rPr>
          <w:rFonts w:eastAsia="Calibri"/>
        </w:rPr>
        <w:t>Základn</w:t>
      </w:r>
      <w:r w:rsidRPr="001C233D">
        <w:rPr>
          <w:rFonts w:eastAsia="Calibri"/>
        </w:rPr>
        <w:t>ej zmluvy</w:t>
      </w:r>
      <w:r w:rsidR="00E917AF">
        <w:rPr>
          <w:rFonts w:eastAsia="Calibri"/>
        </w:rPr>
        <w:t xml:space="preserve">, ako aj </w:t>
      </w:r>
      <w:r w:rsidR="00323252" w:rsidRPr="001C233D">
        <w:rPr>
          <w:rFonts w:eastAsia="Calibri"/>
        </w:rPr>
        <w:t>súlad s</w:t>
      </w:r>
      <w:r w:rsidRPr="001C233D">
        <w:rPr>
          <w:rFonts w:eastAsia="Calibri"/>
        </w:rPr>
        <w:t> </w:t>
      </w:r>
      <w:r w:rsidR="00323252" w:rsidRPr="001C233D">
        <w:rPr>
          <w:rFonts w:eastAsia="Calibri"/>
        </w:rPr>
        <w:t>Nariaden</w:t>
      </w:r>
      <w:r w:rsidRPr="001C233D">
        <w:rPr>
          <w:rFonts w:eastAsia="Calibri"/>
        </w:rPr>
        <w:t xml:space="preserve">ím, </w:t>
      </w:r>
      <w:r w:rsidR="00E917AF">
        <w:rPr>
          <w:rFonts w:eastAsia="Calibri"/>
        </w:rPr>
        <w:t>Z</w:t>
      </w:r>
      <w:r w:rsidRPr="001C233D">
        <w:rPr>
          <w:rFonts w:eastAsia="Calibri"/>
        </w:rPr>
        <w:t>ákonom a inými právnymi predpismi.</w:t>
      </w:r>
    </w:p>
    <w:p w14:paraId="108AE95F" w14:textId="094BD59C" w:rsidR="00E215E8" w:rsidRPr="001C233D" w:rsidRDefault="00E215E8" w:rsidP="00FA5867">
      <w:pPr>
        <w:pStyle w:val="Nadpis2"/>
        <w:rPr>
          <w:rFonts w:eastAsia="Calibri"/>
        </w:rPr>
      </w:pPr>
      <w:r w:rsidRPr="001C233D">
        <w:rPr>
          <w:rFonts w:eastAsia="Calibri"/>
        </w:rPr>
        <w:t>10.3</w:t>
      </w:r>
      <w:r w:rsidRPr="001C233D">
        <w:rPr>
          <w:rFonts w:eastAsia="Calibri"/>
        </w:rPr>
        <w:tab/>
      </w:r>
      <w:r w:rsidR="00323252" w:rsidRPr="001C233D">
        <w:rPr>
          <w:rFonts w:eastAsia="Calibri"/>
        </w:rPr>
        <w:t xml:space="preserve">Sprostredkovateľ bezodkladne </w:t>
      </w:r>
      <w:r w:rsidR="00E917AF">
        <w:rPr>
          <w:rFonts w:eastAsia="Calibri"/>
        </w:rPr>
        <w:t xml:space="preserve">informuje </w:t>
      </w:r>
      <w:r w:rsidRPr="001C233D">
        <w:rPr>
          <w:rFonts w:eastAsia="Calibri"/>
        </w:rPr>
        <w:t>p</w:t>
      </w:r>
      <w:r w:rsidR="00323252" w:rsidRPr="001C233D">
        <w:rPr>
          <w:rFonts w:eastAsia="Calibri"/>
        </w:rPr>
        <w:t>revádzkovateľ</w:t>
      </w:r>
      <w:r w:rsidR="00E917AF">
        <w:rPr>
          <w:rFonts w:eastAsia="Calibri"/>
        </w:rPr>
        <w:t>a o</w:t>
      </w:r>
      <w:r w:rsidR="00323252" w:rsidRPr="001C233D">
        <w:rPr>
          <w:rFonts w:eastAsia="Calibri"/>
        </w:rPr>
        <w:t xml:space="preserve"> kontrol</w:t>
      </w:r>
      <w:r w:rsidR="00E917AF">
        <w:rPr>
          <w:rFonts w:eastAsia="Calibri"/>
        </w:rPr>
        <w:t>ách</w:t>
      </w:r>
      <w:r w:rsidR="00323252" w:rsidRPr="001C233D">
        <w:rPr>
          <w:rFonts w:eastAsia="Calibri"/>
        </w:rPr>
        <w:t xml:space="preserve"> vykonávan</w:t>
      </w:r>
      <w:r w:rsidR="00E917AF">
        <w:rPr>
          <w:rFonts w:eastAsia="Calibri"/>
        </w:rPr>
        <w:t>ých</w:t>
      </w:r>
      <w:r w:rsidR="00323252" w:rsidRPr="001C233D">
        <w:rPr>
          <w:rFonts w:eastAsia="Calibri"/>
        </w:rPr>
        <w:t xml:space="preserve"> </w:t>
      </w:r>
      <w:r w:rsidR="00E834D6" w:rsidRPr="001C233D">
        <w:rPr>
          <w:rFonts w:eastAsia="Calibri"/>
        </w:rPr>
        <w:t xml:space="preserve">štátnymi orgánmi </w:t>
      </w:r>
      <w:r w:rsidR="00323252" w:rsidRPr="001C233D">
        <w:rPr>
          <w:rFonts w:eastAsia="Calibri"/>
        </w:rPr>
        <w:t>u</w:t>
      </w:r>
      <w:r w:rsidRPr="001C233D">
        <w:rPr>
          <w:rFonts w:eastAsia="Calibri"/>
        </w:rPr>
        <w:t> s</w:t>
      </w:r>
      <w:r w:rsidR="00323252" w:rsidRPr="001C233D">
        <w:rPr>
          <w:rFonts w:eastAsia="Calibri"/>
        </w:rPr>
        <w:t>prostredkovateľa a</w:t>
      </w:r>
      <w:r w:rsidR="00E834D6" w:rsidRPr="001C233D">
        <w:rPr>
          <w:rFonts w:eastAsia="Calibri"/>
        </w:rPr>
        <w:t>lebo</w:t>
      </w:r>
      <w:r w:rsidR="00323252" w:rsidRPr="001C233D">
        <w:rPr>
          <w:rFonts w:eastAsia="Calibri"/>
        </w:rPr>
        <w:t> </w:t>
      </w:r>
      <w:r w:rsidRPr="001C233D">
        <w:rPr>
          <w:rFonts w:eastAsia="Calibri"/>
        </w:rPr>
        <w:t>s</w:t>
      </w:r>
      <w:r w:rsidR="00323252" w:rsidRPr="001C233D">
        <w:rPr>
          <w:rFonts w:eastAsia="Calibri"/>
        </w:rPr>
        <w:t>ub</w:t>
      </w:r>
      <w:r w:rsidR="00AE2B0D" w:rsidRPr="001C233D">
        <w:rPr>
          <w:rFonts w:eastAsia="Calibri"/>
        </w:rPr>
        <w:t>dodávateľa</w:t>
      </w:r>
      <w:r w:rsidR="00E917AF">
        <w:rPr>
          <w:rFonts w:eastAsia="Calibri"/>
        </w:rPr>
        <w:t>, ako aj o </w:t>
      </w:r>
      <w:r w:rsidR="00E834D6" w:rsidRPr="001C233D">
        <w:rPr>
          <w:rFonts w:eastAsia="Calibri"/>
        </w:rPr>
        <w:t>opatrenia</w:t>
      </w:r>
      <w:r w:rsidR="00E917AF">
        <w:rPr>
          <w:rFonts w:eastAsia="Calibri"/>
        </w:rPr>
        <w:t xml:space="preserve">ch </w:t>
      </w:r>
      <w:r w:rsidR="00323252" w:rsidRPr="001C233D">
        <w:rPr>
          <w:rFonts w:eastAsia="Calibri"/>
        </w:rPr>
        <w:t>prijat</w:t>
      </w:r>
      <w:r w:rsidR="00E917AF">
        <w:rPr>
          <w:rFonts w:eastAsia="Calibri"/>
        </w:rPr>
        <w:t>ých</w:t>
      </w:r>
      <w:r w:rsidR="00323252" w:rsidRPr="001C233D">
        <w:rPr>
          <w:rFonts w:eastAsia="Calibri"/>
        </w:rPr>
        <w:t xml:space="preserve"> v</w:t>
      </w:r>
      <w:r w:rsidR="00E917AF">
        <w:rPr>
          <w:rFonts w:eastAsia="Calibri"/>
        </w:rPr>
        <w:t xml:space="preserve"> súvislosti s </w:t>
      </w:r>
      <w:r w:rsidR="00E834D6" w:rsidRPr="001C233D">
        <w:rPr>
          <w:rFonts w:eastAsia="Calibri"/>
        </w:rPr>
        <w:t>tým</w:t>
      </w:r>
      <w:r w:rsidR="00E917AF">
        <w:rPr>
          <w:rFonts w:eastAsia="Calibri"/>
        </w:rPr>
        <w:t>i</w:t>
      </w:r>
      <w:r w:rsidR="00E834D6" w:rsidRPr="001C233D">
        <w:rPr>
          <w:rFonts w:eastAsia="Calibri"/>
        </w:rPr>
        <w:t>to kontrol</w:t>
      </w:r>
      <w:r w:rsidR="00E917AF">
        <w:rPr>
          <w:rFonts w:eastAsia="Calibri"/>
        </w:rPr>
        <w:t>ami</w:t>
      </w:r>
      <w:r w:rsidR="00323252" w:rsidRPr="001C233D">
        <w:rPr>
          <w:rFonts w:eastAsia="Calibri"/>
        </w:rPr>
        <w:t>.</w:t>
      </w:r>
    </w:p>
    <w:p w14:paraId="2AE23EB7" w14:textId="2A3267DC" w:rsidR="00323252" w:rsidRPr="001C233D" w:rsidRDefault="00E834D6" w:rsidP="00FA5867">
      <w:pPr>
        <w:pStyle w:val="Nadpis2"/>
        <w:rPr>
          <w:rFonts w:eastAsia="Calibri"/>
        </w:rPr>
      </w:pPr>
      <w:r w:rsidRPr="001C233D">
        <w:rPr>
          <w:rFonts w:eastAsia="Calibri"/>
        </w:rPr>
        <w:t>10.4</w:t>
      </w:r>
      <w:r w:rsidRPr="001C233D">
        <w:rPr>
          <w:rFonts w:eastAsia="Calibri"/>
        </w:rPr>
        <w:tab/>
      </w:r>
      <w:r w:rsidR="000A3F20">
        <w:rPr>
          <w:rFonts w:eastAsia="Calibri"/>
        </w:rPr>
        <w:t>O</w:t>
      </w:r>
      <w:r w:rsidR="00323252" w:rsidRPr="001C233D">
        <w:rPr>
          <w:rFonts w:eastAsia="Calibri"/>
        </w:rPr>
        <w:t xml:space="preserve"> akomkoľvek porušení </w:t>
      </w:r>
      <w:r w:rsidR="00E917AF">
        <w:rPr>
          <w:rFonts w:eastAsia="Calibri"/>
        </w:rPr>
        <w:t xml:space="preserve">ochrany </w:t>
      </w:r>
      <w:r w:rsidR="00323252" w:rsidRPr="001C233D">
        <w:rPr>
          <w:rFonts w:eastAsia="Calibri"/>
        </w:rPr>
        <w:t>osobných údajov</w:t>
      </w:r>
      <w:r w:rsidR="000A3F20">
        <w:rPr>
          <w:rFonts w:eastAsia="Calibri"/>
        </w:rPr>
        <w:t xml:space="preserve"> s</w:t>
      </w:r>
      <w:r w:rsidR="000A3F20" w:rsidRPr="001C233D">
        <w:rPr>
          <w:rFonts w:eastAsia="Calibri"/>
        </w:rPr>
        <w:t>prostredkovateľ</w:t>
      </w:r>
      <w:r w:rsidR="000A3F20">
        <w:rPr>
          <w:rFonts w:eastAsia="Calibri"/>
        </w:rPr>
        <w:t xml:space="preserve"> </w:t>
      </w:r>
      <w:r w:rsidR="000A3F20" w:rsidRPr="001C233D">
        <w:rPr>
          <w:rFonts w:eastAsia="Calibri"/>
        </w:rPr>
        <w:t>inform</w:t>
      </w:r>
      <w:r w:rsidR="000A3F20">
        <w:rPr>
          <w:rFonts w:eastAsia="Calibri"/>
        </w:rPr>
        <w:t xml:space="preserve">uje prevádzkovateľa bezodkladne, </w:t>
      </w:r>
      <w:r w:rsidR="00323252" w:rsidRPr="001C233D">
        <w:rPr>
          <w:rFonts w:eastAsia="Calibri"/>
        </w:rPr>
        <w:t>najneskôr však do 24 hodín od okamihu, keď sa o</w:t>
      </w:r>
      <w:r w:rsidR="000A3F20">
        <w:rPr>
          <w:rFonts w:eastAsia="Calibri"/>
        </w:rPr>
        <w:t> </w:t>
      </w:r>
      <w:r w:rsidR="00323252" w:rsidRPr="001C233D">
        <w:rPr>
          <w:rFonts w:eastAsia="Calibri"/>
        </w:rPr>
        <w:t>porušení</w:t>
      </w:r>
      <w:r w:rsidR="000A3F20">
        <w:rPr>
          <w:rFonts w:eastAsia="Calibri"/>
        </w:rPr>
        <w:t xml:space="preserve"> ochrany </w:t>
      </w:r>
      <w:r w:rsidR="00323252" w:rsidRPr="001C233D">
        <w:rPr>
          <w:rFonts w:eastAsia="Calibri"/>
        </w:rPr>
        <w:t>dozve</w:t>
      </w:r>
      <w:r w:rsidRPr="001C233D">
        <w:rPr>
          <w:rFonts w:eastAsia="Calibri"/>
        </w:rPr>
        <w:t>del</w:t>
      </w:r>
      <w:r w:rsidR="00323252" w:rsidRPr="001C233D">
        <w:rPr>
          <w:rFonts w:eastAsia="Calibri"/>
        </w:rPr>
        <w:t xml:space="preserve">. Záväzný vzor </w:t>
      </w:r>
      <w:r w:rsidRPr="001C233D">
        <w:rPr>
          <w:rFonts w:eastAsia="Calibri"/>
        </w:rPr>
        <w:t xml:space="preserve">oznámenia </w:t>
      </w:r>
      <w:r w:rsidR="00323252" w:rsidRPr="001C233D">
        <w:rPr>
          <w:rFonts w:eastAsia="Calibri"/>
        </w:rPr>
        <w:t xml:space="preserve">porušenia </w:t>
      </w:r>
      <w:r w:rsidR="000A3F20">
        <w:rPr>
          <w:rFonts w:eastAsia="Calibri"/>
        </w:rPr>
        <w:t xml:space="preserve">ochrany </w:t>
      </w:r>
      <w:r w:rsidRPr="001C233D">
        <w:rPr>
          <w:rFonts w:eastAsia="Calibri"/>
        </w:rPr>
        <w:t>o</w:t>
      </w:r>
      <w:r w:rsidR="00895B17">
        <w:rPr>
          <w:rFonts w:eastAsia="Calibri"/>
        </w:rPr>
        <w:t>sobných údajov je uvedený v </w:t>
      </w:r>
      <w:r w:rsidRPr="001C233D">
        <w:rPr>
          <w:rFonts w:eastAsia="Calibri"/>
        </w:rPr>
        <w:t>p</w:t>
      </w:r>
      <w:r w:rsidR="00323252" w:rsidRPr="001C233D">
        <w:rPr>
          <w:rFonts w:eastAsia="Calibri"/>
        </w:rPr>
        <w:t xml:space="preserve">rílohe </w:t>
      </w:r>
      <w:r w:rsidR="004A6BF0" w:rsidRPr="001C233D">
        <w:rPr>
          <w:rFonts w:eastAsia="Calibri"/>
        </w:rPr>
        <w:t>B</w:t>
      </w:r>
      <w:r w:rsidR="00323252" w:rsidRPr="001C233D">
        <w:rPr>
          <w:rFonts w:eastAsia="Calibri"/>
        </w:rPr>
        <w:t xml:space="preserve"> tejto </w:t>
      </w:r>
      <w:r w:rsidRPr="001C233D">
        <w:rPr>
          <w:rFonts w:eastAsia="Calibri"/>
        </w:rPr>
        <w:t>z</w:t>
      </w:r>
      <w:r w:rsidR="00323252" w:rsidRPr="001C233D">
        <w:rPr>
          <w:rFonts w:eastAsia="Calibri"/>
        </w:rPr>
        <w:t>mluvy</w:t>
      </w:r>
      <w:r w:rsidR="000A3F20">
        <w:rPr>
          <w:rFonts w:eastAsia="Calibri"/>
        </w:rPr>
        <w:t>;</w:t>
      </w:r>
      <w:r w:rsidRPr="001C233D">
        <w:rPr>
          <w:rFonts w:eastAsia="Calibri"/>
        </w:rPr>
        <w:t xml:space="preserve"> </w:t>
      </w:r>
      <w:r w:rsidR="00323252" w:rsidRPr="001C233D">
        <w:rPr>
          <w:rFonts w:eastAsia="Calibri"/>
        </w:rPr>
        <w:t xml:space="preserve">v oznámení musia byť uvedené aspoň </w:t>
      </w:r>
      <w:r w:rsidRPr="001C233D">
        <w:rPr>
          <w:rFonts w:eastAsia="Calibri"/>
        </w:rPr>
        <w:t xml:space="preserve">informácie uvedené </w:t>
      </w:r>
      <w:r w:rsidR="00323252" w:rsidRPr="001C233D">
        <w:rPr>
          <w:rFonts w:eastAsia="Calibri"/>
        </w:rPr>
        <w:t xml:space="preserve">vo vzore. </w:t>
      </w:r>
      <w:r w:rsidR="00AE17DB" w:rsidRPr="001C233D">
        <w:rPr>
          <w:rFonts w:eastAsia="Calibri"/>
        </w:rPr>
        <w:t>U</w:t>
      </w:r>
      <w:r w:rsidR="00323252" w:rsidRPr="001C233D">
        <w:rPr>
          <w:rFonts w:eastAsia="Calibri"/>
        </w:rPr>
        <w:t>veden</w:t>
      </w:r>
      <w:r w:rsidR="00AE17DB" w:rsidRPr="001C233D">
        <w:rPr>
          <w:rFonts w:eastAsia="Calibri"/>
        </w:rPr>
        <w:t>á</w:t>
      </w:r>
      <w:r w:rsidR="00323252" w:rsidRPr="001C233D">
        <w:rPr>
          <w:rFonts w:eastAsia="Calibri"/>
        </w:rPr>
        <w:t xml:space="preserve"> </w:t>
      </w:r>
      <w:r w:rsidR="00AE17DB" w:rsidRPr="001C233D">
        <w:rPr>
          <w:rFonts w:eastAsia="Calibri"/>
        </w:rPr>
        <w:t xml:space="preserve">povinnosť </w:t>
      </w:r>
      <w:r w:rsidR="00323252" w:rsidRPr="001C233D">
        <w:rPr>
          <w:rFonts w:eastAsia="Calibri"/>
        </w:rPr>
        <w:t>platí predovšetkým, nie však výlučne v</w:t>
      </w:r>
      <w:r w:rsidR="000A3F20">
        <w:rPr>
          <w:rFonts w:eastAsia="Calibri"/>
        </w:rPr>
        <w:t> </w:t>
      </w:r>
      <w:r w:rsidR="00323252" w:rsidRPr="001C233D">
        <w:rPr>
          <w:rFonts w:eastAsia="Calibri"/>
        </w:rPr>
        <w:t xml:space="preserve">prípadoch, kedy má </w:t>
      </w:r>
      <w:r w:rsidRPr="001C233D">
        <w:rPr>
          <w:rFonts w:eastAsia="Calibri"/>
        </w:rPr>
        <w:t>p</w:t>
      </w:r>
      <w:r w:rsidR="00323252" w:rsidRPr="001C233D">
        <w:rPr>
          <w:rFonts w:eastAsia="Calibri"/>
        </w:rPr>
        <w:t>revádzkovateľ podľa Nariadenia</w:t>
      </w:r>
      <w:r w:rsidR="001E2414">
        <w:rPr>
          <w:rFonts w:eastAsia="Calibri"/>
        </w:rPr>
        <w:t>, Zákona</w:t>
      </w:r>
      <w:r w:rsidR="00323252" w:rsidRPr="001C233D">
        <w:rPr>
          <w:rFonts w:eastAsia="Calibri"/>
        </w:rPr>
        <w:t xml:space="preserve"> </w:t>
      </w:r>
      <w:r w:rsidR="00AE17DB" w:rsidRPr="001C233D">
        <w:rPr>
          <w:rFonts w:eastAsia="Calibri"/>
        </w:rPr>
        <w:t xml:space="preserve">alebo iných právnych predpisov </w:t>
      </w:r>
      <w:r w:rsidR="00323252" w:rsidRPr="001C233D">
        <w:rPr>
          <w:rFonts w:eastAsia="Calibri"/>
        </w:rPr>
        <w:t>povinnosť o</w:t>
      </w:r>
      <w:r w:rsidR="000A3F20">
        <w:rPr>
          <w:rFonts w:eastAsia="Calibri"/>
        </w:rPr>
        <w:t>známiť</w:t>
      </w:r>
      <w:r w:rsidR="00323252" w:rsidRPr="001C233D">
        <w:rPr>
          <w:rFonts w:eastAsia="Calibri"/>
        </w:rPr>
        <w:t xml:space="preserve"> porušenie </w:t>
      </w:r>
      <w:r w:rsidR="000A3F20">
        <w:rPr>
          <w:rFonts w:eastAsia="Calibri"/>
        </w:rPr>
        <w:t xml:space="preserve">ochrany </w:t>
      </w:r>
      <w:r w:rsidR="00323252" w:rsidRPr="001C233D">
        <w:rPr>
          <w:rFonts w:eastAsia="Calibri"/>
        </w:rPr>
        <w:t>osobných údajov.</w:t>
      </w:r>
    </w:p>
    <w:p w14:paraId="70B41351" w14:textId="7FA8AB01" w:rsidR="00CC6B9D" w:rsidRPr="004D3066" w:rsidRDefault="00AE17DB" w:rsidP="004D3066">
      <w:pPr>
        <w:pStyle w:val="Nadpis2"/>
        <w:rPr>
          <w:rFonts w:eastAsia="Calibri"/>
        </w:rPr>
      </w:pPr>
      <w:r w:rsidRPr="001C233D">
        <w:rPr>
          <w:rFonts w:eastAsia="Calibri"/>
        </w:rPr>
        <w:t>10.5</w:t>
      </w:r>
      <w:r w:rsidRPr="001C233D">
        <w:rPr>
          <w:rFonts w:eastAsia="Calibri"/>
        </w:rPr>
        <w:tab/>
      </w:r>
      <w:r w:rsidR="00323252" w:rsidRPr="001C233D">
        <w:rPr>
          <w:rFonts w:eastAsia="Calibri"/>
        </w:rPr>
        <w:t xml:space="preserve">Sprostredkovateľ je povinný bezodkladne informovať </w:t>
      </w:r>
      <w:r w:rsidRPr="001C233D">
        <w:rPr>
          <w:rFonts w:eastAsia="Calibri"/>
        </w:rPr>
        <w:t>p</w:t>
      </w:r>
      <w:r w:rsidR="00323252" w:rsidRPr="001C233D">
        <w:rPr>
          <w:rFonts w:eastAsia="Calibri"/>
        </w:rPr>
        <w:t xml:space="preserve">revádzkovateľa aj o akýchkoľvek ďalších okolnostiach významných pre plnenie </w:t>
      </w:r>
      <w:r w:rsidR="000A3F20">
        <w:rPr>
          <w:rFonts w:eastAsia="Calibri"/>
        </w:rPr>
        <w:t>tejto zmluvy</w:t>
      </w:r>
      <w:r w:rsidR="00323252" w:rsidRPr="001C233D">
        <w:rPr>
          <w:rFonts w:eastAsia="Calibri"/>
        </w:rPr>
        <w:t xml:space="preserve">. </w:t>
      </w:r>
    </w:p>
    <w:p w14:paraId="4756060F" w14:textId="77777777" w:rsidR="00CC6B9D" w:rsidRPr="001C233D" w:rsidRDefault="00CC6B9D" w:rsidP="00CC6B9D">
      <w:pPr>
        <w:pStyle w:val="BBClause2"/>
        <w:rPr>
          <w:lang w:eastAsia="en-GB"/>
        </w:rPr>
      </w:pPr>
    </w:p>
    <w:p w14:paraId="2340BF3A" w14:textId="37D26C43" w:rsidR="00323252" w:rsidRPr="001C233D" w:rsidRDefault="00323252" w:rsidP="00FA5867">
      <w:pPr>
        <w:pStyle w:val="BBHeading1"/>
      </w:pPr>
      <w:r w:rsidRPr="001C233D">
        <w:t>Čl. X</w:t>
      </w:r>
      <w:r w:rsidR="00AE17DB" w:rsidRPr="001C233D">
        <w:t>I</w:t>
      </w:r>
    </w:p>
    <w:p w14:paraId="7D408726" w14:textId="43E8D71C" w:rsidR="00D17B37" w:rsidRPr="001C233D" w:rsidRDefault="00974EC4" w:rsidP="00FA5867">
      <w:pPr>
        <w:pStyle w:val="BBHeading1"/>
      </w:pPr>
      <w:r>
        <w:t xml:space="preserve">čas platnosti </w:t>
      </w:r>
      <w:r w:rsidR="00D17B37" w:rsidRPr="001C233D">
        <w:t>a</w:t>
      </w:r>
      <w:r w:rsidR="00AE17DB" w:rsidRPr="001C233D">
        <w:t> </w:t>
      </w:r>
      <w:r w:rsidR="00D17B37" w:rsidRPr="001C233D">
        <w:t>zánik zmluvy</w:t>
      </w:r>
    </w:p>
    <w:p w14:paraId="2F8DB97D" w14:textId="77777777" w:rsidR="00D17B37" w:rsidRPr="001C233D" w:rsidRDefault="00D17B37" w:rsidP="00B6365D">
      <w:pPr>
        <w:pStyle w:val="BBHeading1"/>
      </w:pPr>
    </w:p>
    <w:p w14:paraId="388FD79D" w14:textId="3C7E1010" w:rsidR="00D17B37" w:rsidRPr="001C233D" w:rsidRDefault="00AE17DB" w:rsidP="00FA5867">
      <w:pPr>
        <w:pStyle w:val="Nadpis2"/>
      </w:pPr>
      <w:r w:rsidRPr="001C233D">
        <w:rPr>
          <w:rFonts w:eastAsia="Calibri"/>
        </w:rPr>
        <w:t>11.1</w:t>
      </w:r>
      <w:r w:rsidRPr="001C233D">
        <w:rPr>
          <w:rFonts w:eastAsia="Calibri"/>
        </w:rPr>
        <w:tab/>
      </w:r>
      <w:r w:rsidR="00323252" w:rsidRPr="001C233D">
        <w:rPr>
          <w:rFonts w:eastAsia="Calibri"/>
        </w:rPr>
        <w:t xml:space="preserve">Trvanie zmluvného vzťahu </w:t>
      </w:r>
      <w:r w:rsidRPr="001C233D">
        <w:rPr>
          <w:rFonts w:eastAsia="Calibri"/>
        </w:rPr>
        <w:t xml:space="preserve">založeného </w:t>
      </w:r>
      <w:r w:rsidR="00323252" w:rsidRPr="001C233D">
        <w:rPr>
          <w:rFonts w:eastAsia="Calibri"/>
        </w:rPr>
        <w:t>t</w:t>
      </w:r>
      <w:r w:rsidRPr="001C233D">
        <w:rPr>
          <w:rFonts w:eastAsia="Calibri"/>
        </w:rPr>
        <w:t>outo z</w:t>
      </w:r>
      <w:r w:rsidR="00323252" w:rsidRPr="001C233D">
        <w:rPr>
          <w:rFonts w:eastAsia="Calibri"/>
        </w:rPr>
        <w:t>mluv</w:t>
      </w:r>
      <w:r w:rsidRPr="001C233D">
        <w:rPr>
          <w:rFonts w:eastAsia="Calibri"/>
        </w:rPr>
        <w:t>ou</w:t>
      </w:r>
      <w:r w:rsidR="00323252" w:rsidRPr="001C233D">
        <w:rPr>
          <w:rFonts w:eastAsia="Calibri"/>
        </w:rPr>
        <w:t xml:space="preserve"> je zhodné s trvaním zmluvného vzťahu </w:t>
      </w:r>
      <w:r w:rsidRPr="001C233D">
        <w:rPr>
          <w:rFonts w:eastAsia="Calibri"/>
        </w:rPr>
        <w:t xml:space="preserve">založeného </w:t>
      </w:r>
      <w:r w:rsidR="00895B17">
        <w:rPr>
          <w:rFonts w:eastAsia="Calibri"/>
        </w:rPr>
        <w:t>Základn</w:t>
      </w:r>
      <w:r w:rsidRPr="001C233D">
        <w:rPr>
          <w:rFonts w:eastAsia="Calibri"/>
        </w:rPr>
        <w:t>ou z</w:t>
      </w:r>
      <w:r w:rsidR="00323252" w:rsidRPr="001C233D">
        <w:rPr>
          <w:rFonts w:eastAsia="Calibri"/>
        </w:rPr>
        <w:t>mluv</w:t>
      </w:r>
      <w:r w:rsidRPr="001C233D">
        <w:rPr>
          <w:rFonts w:eastAsia="Calibri"/>
        </w:rPr>
        <w:t>ou</w:t>
      </w:r>
      <w:r w:rsidR="00323252" w:rsidRPr="001C233D">
        <w:rPr>
          <w:rFonts w:eastAsia="Calibri"/>
        </w:rPr>
        <w:t xml:space="preserve">, ak nedôjde k predčasnému ukončeniu tejto </w:t>
      </w:r>
      <w:r w:rsidRPr="001C233D">
        <w:rPr>
          <w:rFonts w:eastAsia="Calibri"/>
        </w:rPr>
        <w:t>z</w:t>
      </w:r>
      <w:r w:rsidR="00323252" w:rsidRPr="001C233D">
        <w:rPr>
          <w:rFonts w:eastAsia="Calibri"/>
        </w:rPr>
        <w:t>mluvy podľa</w:t>
      </w:r>
      <w:r w:rsidR="00D13074" w:rsidRPr="001C233D">
        <w:rPr>
          <w:rFonts w:eastAsia="Calibri"/>
        </w:rPr>
        <w:t xml:space="preserve"> článku </w:t>
      </w:r>
      <w:r w:rsidRPr="001C233D">
        <w:rPr>
          <w:rFonts w:eastAsia="Calibri"/>
        </w:rPr>
        <w:t xml:space="preserve">XI </w:t>
      </w:r>
      <w:r w:rsidR="00D13074" w:rsidRPr="001C233D">
        <w:rPr>
          <w:rFonts w:eastAsia="Calibri"/>
        </w:rPr>
        <w:t xml:space="preserve">tejto </w:t>
      </w:r>
      <w:r w:rsidRPr="001C233D">
        <w:rPr>
          <w:rFonts w:eastAsia="Calibri"/>
        </w:rPr>
        <w:t>z</w:t>
      </w:r>
      <w:r w:rsidR="00D13074" w:rsidRPr="001C233D">
        <w:rPr>
          <w:rFonts w:eastAsia="Calibri"/>
        </w:rPr>
        <w:t>mluvy.</w:t>
      </w:r>
    </w:p>
    <w:p w14:paraId="014F6686" w14:textId="4EF3C943" w:rsidR="00D17B37" w:rsidRPr="001C233D" w:rsidRDefault="00AE17DB" w:rsidP="00FA5867">
      <w:pPr>
        <w:pStyle w:val="Nadpis2"/>
      </w:pPr>
      <w:r w:rsidRPr="001C233D">
        <w:t>11.2</w:t>
      </w:r>
      <w:r w:rsidRPr="001C233D">
        <w:tab/>
      </w:r>
      <w:r w:rsidR="00D17B37" w:rsidRPr="001C233D">
        <w:t xml:space="preserve">Sprostredkovateľ je oprávnený začať spracúvať osobné údaje dotknutých osôb odo dňa </w:t>
      </w:r>
      <w:r w:rsidR="000A3F20">
        <w:t xml:space="preserve">nadobudnutia </w:t>
      </w:r>
      <w:r w:rsidR="00D17B37" w:rsidRPr="001C233D">
        <w:t xml:space="preserve">účinnosti tejto </w:t>
      </w:r>
      <w:r w:rsidRPr="001C233D">
        <w:t>z</w:t>
      </w:r>
      <w:r w:rsidR="00D17B37" w:rsidRPr="001C233D">
        <w:t>mluvy.</w:t>
      </w:r>
    </w:p>
    <w:p w14:paraId="136D4CEA" w14:textId="59CE4EAE" w:rsidR="00D17B37" w:rsidRPr="001C233D" w:rsidRDefault="00AE17DB" w:rsidP="00FA5867">
      <w:pPr>
        <w:pStyle w:val="Nadpis2"/>
      </w:pPr>
      <w:r w:rsidRPr="001C233D">
        <w:t>11.3</w:t>
      </w:r>
      <w:r w:rsidRPr="001C233D">
        <w:tab/>
      </w:r>
      <w:r w:rsidR="00D17B37" w:rsidRPr="001C233D">
        <w:t xml:space="preserve">Zmluvné strany sa dohodli, že </w:t>
      </w:r>
      <w:r w:rsidR="00042203" w:rsidRPr="001C233D">
        <w:t xml:space="preserve">platnosť </w:t>
      </w:r>
      <w:r w:rsidR="00D17B37" w:rsidRPr="001C233D">
        <w:t>t</w:t>
      </w:r>
      <w:r w:rsidR="00042203" w:rsidRPr="001C233D">
        <w:t>ejto</w:t>
      </w:r>
      <w:r w:rsidR="00D17B37" w:rsidRPr="001C233D">
        <w:t xml:space="preserve"> </w:t>
      </w:r>
      <w:r w:rsidRPr="001C233D">
        <w:t>z</w:t>
      </w:r>
      <w:r w:rsidR="00D17B37" w:rsidRPr="001C233D">
        <w:t>mluv</w:t>
      </w:r>
      <w:r w:rsidR="00042203" w:rsidRPr="001C233D">
        <w:t>y</w:t>
      </w:r>
      <w:r w:rsidR="00D17B37" w:rsidRPr="001C233D">
        <w:t xml:space="preserve"> zaniká</w:t>
      </w:r>
    </w:p>
    <w:p w14:paraId="39B7989F" w14:textId="5AAD55DB" w:rsidR="00D17B37" w:rsidRPr="001C233D" w:rsidRDefault="00D17B37" w:rsidP="00596A0D">
      <w:pPr>
        <w:pStyle w:val="Odsekzoznamu"/>
        <w:numPr>
          <w:ilvl w:val="0"/>
          <w:numId w:val="16"/>
        </w:numPr>
      </w:pPr>
      <w:r w:rsidRPr="001C233D">
        <w:t xml:space="preserve">dohodou </w:t>
      </w:r>
      <w:r w:rsidR="00AE17DB" w:rsidRPr="001C233D">
        <w:t>z</w:t>
      </w:r>
      <w:r w:rsidRPr="001C233D">
        <w:t>mluvných strán</w:t>
      </w:r>
      <w:r w:rsidR="00323252" w:rsidRPr="001C233D">
        <w:t>,</w:t>
      </w:r>
    </w:p>
    <w:p w14:paraId="2F1E2420" w14:textId="330DF444" w:rsidR="00D17B37" w:rsidRPr="001C233D" w:rsidRDefault="00D17B37" w:rsidP="00596A0D">
      <w:pPr>
        <w:pStyle w:val="Odsekzoznamu"/>
        <w:numPr>
          <w:ilvl w:val="0"/>
          <w:numId w:val="16"/>
        </w:numPr>
      </w:pPr>
      <w:r w:rsidRPr="001C233D">
        <w:t xml:space="preserve">zánikom </w:t>
      </w:r>
      <w:r w:rsidR="00895B17">
        <w:t>Základn</w:t>
      </w:r>
      <w:r w:rsidR="00AE17DB" w:rsidRPr="001C233D">
        <w:t xml:space="preserve">ej </w:t>
      </w:r>
      <w:r w:rsidRPr="001C233D">
        <w:t>zmluvy</w:t>
      </w:r>
      <w:r w:rsidR="00323252" w:rsidRPr="001C233D">
        <w:t>,</w:t>
      </w:r>
    </w:p>
    <w:p w14:paraId="1A25E2EA" w14:textId="1757BEEE" w:rsidR="00323252" w:rsidRPr="001C233D" w:rsidRDefault="000A3F20" w:rsidP="00596A0D">
      <w:pPr>
        <w:pStyle w:val="Odsekzoznamu"/>
        <w:numPr>
          <w:ilvl w:val="0"/>
          <w:numId w:val="16"/>
        </w:numPr>
      </w:pPr>
      <w:r>
        <w:t xml:space="preserve">jednostranným </w:t>
      </w:r>
      <w:r w:rsidR="00323252" w:rsidRPr="001C233D">
        <w:t xml:space="preserve">odstúpením </w:t>
      </w:r>
      <w:r>
        <w:t xml:space="preserve">prevádzkovateľa </w:t>
      </w:r>
      <w:r w:rsidR="00323252" w:rsidRPr="001C233D">
        <w:t xml:space="preserve">od tejto </w:t>
      </w:r>
      <w:r w:rsidR="00AE17DB" w:rsidRPr="001C233D">
        <w:t>z</w:t>
      </w:r>
      <w:r w:rsidR="00323252" w:rsidRPr="001C233D">
        <w:t>mluvy</w:t>
      </w:r>
      <w:r w:rsidR="00AE17DB" w:rsidRPr="001C233D">
        <w:t>.</w:t>
      </w:r>
    </w:p>
    <w:p w14:paraId="281ED49B" w14:textId="35090BA4" w:rsidR="00D17B37" w:rsidRPr="001C233D" w:rsidRDefault="00AE17DB" w:rsidP="00FA5867">
      <w:pPr>
        <w:pStyle w:val="Nadpis2"/>
      </w:pPr>
      <w:r w:rsidRPr="001C233D">
        <w:t>11.4</w:t>
      </w:r>
      <w:r w:rsidRPr="001C233D">
        <w:tab/>
      </w:r>
      <w:r w:rsidR="00D17B37" w:rsidRPr="001C233D">
        <w:t xml:space="preserve">Prevádzkovateľ je oprávnený odstúpiť od tejto </w:t>
      </w:r>
      <w:r w:rsidRPr="001C233D">
        <w:t>z</w:t>
      </w:r>
      <w:r w:rsidR="00D17B37" w:rsidRPr="001C233D">
        <w:t>mluvy v prípade, ak</w:t>
      </w:r>
      <w:r w:rsidR="000A3F20">
        <w:t xml:space="preserve"> </w:t>
      </w:r>
      <w:r w:rsidR="000A3F20" w:rsidRPr="001C233D">
        <w:t>sprostredkovateľ poruší túto zmluvu</w:t>
      </w:r>
    </w:p>
    <w:p w14:paraId="7451C20C" w14:textId="371050FF" w:rsidR="00AE17DB" w:rsidRPr="001C233D" w:rsidRDefault="00D17B37" w:rsidP="00596A0D">
      <w:pPr>
        <w:pStyle w:val="Odsekzoznamu"/>
        <w:numPr>
          <w:ilvl w:val="0"/>
          <w:numId w:val="17"/>
        </w:numPr>
      </w:pPr>
      <w:r w:rsidRPr="001C233D">
        <w:lastRenderedPageBreak/>
        <w:t>podstatným spôsobom</w:t>
      </w:r>
      <w:r w:rsidR="00AE17DB" w:rsidRPr="001C233D">
        <w:t>,</w:t>
      </w:r>
    </w:p>
    <w:p w14:paraId="2D05EA60" w14:textId="080005E1" w:rsidR="00D17B37" w:rsidRPr="00596A0D" w:rsidRDefault="00D17B37" w:rsidP="00596A0D">
      <w:pPr>
        <w:pStyle w:val="Odsekzoznamu"/>
        <w:numPr>
          <w:ilvl w:val="0"/>
          <w:numId w:val="17"/>
        </w:numPr>
      </w:pPr>
      <w:r w:rsidRPr="00596A0D">
        <w:t xml:space="preserve">nepodstatným spôsobom a nezjedná nápravu v lehote </w:t>
      </w:r>
      <w:r w:rsidR="00AE17DB" w:rsidRPr="00596A0D">
        <w:t>určenej p</w:t>
      </w:r>
      <w:r w:rsidRPr="00596A0D">
        <w:t>revádzkovateľom, ktorá nesmie byť kratšia ako päť pracovných dní.</w:t>
      </w:r>
    </w:p>
    <w:p w14:paraId="0CE75CE2" w14:textId="07B3D18A" w:rsidR="00D17B37" w:rsidRPr="001C233D" w:rsidRDefault="00AE17DB" w:rsidP="00CC6B9D">
      <w:pPr>
        <w:pStyle w:val="Nadpis2"/>
      </w:pPr>
      <w:r w:rsidRPr="001C233D">
        <w:t>11.5</w:t>
      </w:r>
      <w:r w:rsidRPr="001C233D">
        <w:tab/>
      </w:r>
      <w:r w:rsidR="005E28D0" w:rsidRPr="001C233D">
        <w:t>P</w:t>
      </w:r>
      <w:r w:rsidR="00D17B37" w:rsidRPr="001C233D">
        <w:t>odstatn</w:t>
      </w:r>
      <w:r w:rsidR="005E28D0" w:rsidRPr="001C233D">
        <w:t>ým</w:t>
      </w:r>
      <w:r w:rsidR="00D17B37" w:rsidRPr="001C233D">
        <w:t xml:space="preserve"> porušen</w:t>
      </w:r>
      <w:r w:rsidR="005E28D0" w:rsidRPr="001C233D">
        <w:t>ím</w:t>
      </w:r>
      <w:r w:rsidR="00D17B37" w:rsidRPr="001C233D">
        <w:t xml:space="preserve"> tejto </w:t>
      </w:r>
      <w:r w:rsidRPr="001C233D">
        <w:t>z</w:t>
      </w:r>
      <w:r w:rsidR="00D17B37" w:rsidRPr="001C233D">
        <w:t xml:space="preserve">mluvy </w:t>
      </w:r>
      <w:r w:rsidR="005E28D0" w:rsidRPr="001C233D">
        <w:t xml:space="preserve">zo strany sprostredkovateľa </w:t>
      </w:r>
      <w:r w:rsidR="00D17B37" w:rsidRPr="001C233D">
        <w:t xml:space="preserve">sa </w:t>
      </w:r>
      <w:r w:rsidR="005E28D0" w:rsidRPr="001C233D">
        <w:t>rozumie</w:t>
      </w:r>
    </w:p>
    <w:p w14:paraId="790FE978" w14:textId="7C30C515" w:rsidR="00D17B37" w:rsidRPr="001C233D" w:rsidRDefault="00D17B37" w:rsidP="00596A0D">
      <w:pPr>
        <w:pStyle w:val="Odsekzoznamu"/>
        <w:numPr>
          <w:ilvl w:val="0"/>
          <w:numId w:val="18"/>
        </w:numPr>
      </w:pPr>
      <w:r w:rsidRPr="001C233D">
        <w:t>neprija</w:t>
      </w:r>
      <w:r w:rsidR="00AE17DB" w:rsidRPr="001C233D">
        <w:t>tie</w:t>
      </w:r>
      <w:r w:rsidRPr="001C233D">
        <w:t xml:space="preserve"> primeran</w:t>
      </w:r>
      <w:r w:rsidR="00AE17DB" w:rsidRPr="001C233D">
        <w:t>ých</w:t>
      </w:r>
      <w:r w:rsidRPr="001C233D">
        <w:t xml:space="preserve"> </w:t>
      </w:r>
      <w:r w:rsidR="000A3F20">
        <w:t xml:space="preserve">bezpečnostných </w:t>
      </w:r>
      <w:r w:rsidRPr="001C233D">
        <w:t>opatren</w:t>
      </w:r>
      <w:r w:rsidR="00AE17DB" w:rsidRPr="001C233D">
        <w:t>í</w:t>
      </w:r>
      <w:r w:rsidRPr="001C233D">
        <w:t xml:space="preserve"> podľa Nariadenia a </w:t>
      </w:r>
      <w:r w:rsidR="00AE17DB" w:rsidRPr="001C233D">
        <w:t>Z</w:t>
      </w:r>
      <w:r w:rsidRPr="001C233D">
        <w:t>ákona</w:t>
      </w:r>
      <w:r w:rsidR="00AE17DB" w:rsidRPr="001C233D">
        <w:t>,</w:t>
      </w:r>
    </w:p>
    <w:p w14:paraId="727C9AF3" w14:textId="72AC4E22" w:rsidR="00D17B37" w:rsidRPr="001C233D" w:rsidRDefault="00D17B37" w:rsidP="00596A0D">
      <w:pPr>
        <w:pStyle w:val="Odsekzoznamu"/>
        <w:numPr>
          <w:ilvl w:val="0"/>
          <w:numId w:val="18"/>
        </w:numPr>
      </w:pPr>
      <w:r w:rsidRPr="001C233D">
        <w:t xml:space="preserve">porušenie ktorejkoľvek z povinností podľa čl. </w:t>
      </w:r>
      <w:r w:rsidR="00D13074" w:rsidRPr="001C233D">
        <w:t>V</w:t>
      </w:r>
      <w:r w:rsidR="00AE17DB" w:rsidRPr="001C233D">
        <w:t>I</w:t>
      </w:r>
      <w:r w:rsidRPr="00FA5867">
        <w:t xml:space="preserve"> </w:t>
      </w:r>
      <w:r w:rsidRPr="001C233D">
        <w:t xml:space="preserve">tejto </w:t>
      </w:r>
      <w:r w:rsidR="00AE17DB" w:rsidRPr="001C233D">
        <w:t>z</w:t>
      </w:r>
      <w:r w:rsidRPr="001C233D">
        <w:t>mluvy</w:t>
      </w:r>
      <w:r w:rsidR="005E28D0" w:rsidRPr="001C233D">
        <w:t>,</w:t>
      </w:r>
    </w:p>
    <w:p w14:paraId="31514DF2" w14:textId="6D224FD7" w:rsidR="00D17B37" w:rsidRPr="001C233D" w:rsidRDefault="00D17B37" w:rsidP="00596A0D">
      <w:pPr>
        <w:pStyle w:val="Odsekzoznamu"/>
        <w:numPr>
          <w:ilvl w:val="0"/>
          <w:numId w:val="18"/>
        </w:numPr>
      </w:pPr>
      <w:r w:rsidRPr="001C233D">
        <w:t xml:space="preserve">porušenie ktorejkoľvek z povinností </w:t>
      </w:r>
      <w:r w:rsidR="005E28D0" w:rsidRPr="001C233D">
        <w:t xml:space="preserve">spojených </w:t>
      </w:r>
      <w:r w:rsidRPr="001C233D">
        <w:t xml:space="preserve">s bezpečnosťou osobných údajov podľa čl. </w:t>
      </w:r>
      <w:r w:rsidR="00D13074" w:rsidRPr="001C233D">
        <w:t>VI</w:t>
      </w:r>
      <w:r w:rsidR="005E28D0" w:rsidRPr="001C233D">
        <w:t>I</w:t>
      </w:r>
      <w:r w:rsidRPr="001C233D">
        <w:t xml:space="preserve"> tejto </w:t>
      </w:r>
      <w:r w:rsidR="005E28D0" w:rsidRPr="001C233D">
        <w:t>z</w:t>
      </w:r>
      <w:r w:rsidRPr="001C233D">
        <w:t>mluvy</w:t>
      </w:r>
      <w:r w:rsidR="005E28D0" w:rsidRPr="001C233D">
        <w:t>.</w:t>
      </w:r>
    </w:p>
    <w:p w14:paraId="48D6C48E" w14:textId="3BD3DF84" w:rsidR="00D17B37" w:rsidRPr="001C233D" w:rsidRDefault="005E28D0" w:rsidP="00CC6B9D">
      <w:pPr>
        <w:pStyle w:val="Nadpis2"/>
      </w:pPr>
      <w:r w:rsidRPr="001C233D">
        <w:t>11.6</w:t>
      </w:r>
      <w:r w:rsidRPr="001C233D">
        <w:tab/>
      </w:r>
      <w:r w:rsidR="00D17B37" w:rsidRPr="001C233D">
        <w:t xml:space="preserve">Odstúpenie od </w:t>
      </w:r>
      <w:r w:rsidRPr="001C233D">
        <w:t>tejto z</w:t>
      </w:r>
      <w:r w:rsidR="00D17B37" w:rsidRPr="001C233D">
        <w:t xml:space="preserve">mluvy musí byť písomné a jeho účinky nastávajú dňom doručenia písomného oznámenia o odstúpení od </w:t>
      </w:r>
      <w:r w:rsidRPr="001C233D">
        <w:t>tejto z</w:t>
      </w:r>
      <w:r w:rsidR="00D17B37" w:rsidRPr="001C233D">
        <w:t xml:space="preserve">mluvy druhej </w:t>
      </w:r>
      <w:r w:rsidRPr="001C233D">
        <w:t>z</w:t>
      </w:r>
      <w:r w:rsidR="00D17B37" w:rsidRPr="001C233D">
        <w:t>mluvnej strane.</w:t>
      </w:r>
    </w:p>
    <w:p w14:paraId="66708A23" w14:textId="10AAD557" w:rsidR="00CC6B9D" w:rsidRPr="00CC6B9D" w:rsidRDefault="003C227B" w:rsidP="004D3066">
      <w:pPr>
        <w:pStyle w:val="Nadpis2"/>
      </w:pPr>
      <w:r w:rsidRPr="001C233D">
        <w:t>11.7</w:t>
      </w:r>
      <w:r w:rsidRPr="001C233D">
        <w:tab/>
      </w:r>
      <w:r w:rsidR="00D17B37" w:rsidRPr="001C233D">
        <w:t xml:space="preserve">Povinnosti </w:t>
      </w:r>
      <w:r w:rsidRPr="001C233D">
        <w:t>s</w:t>
      </w:r>
      <w:r w:rsidR="00D17B37" w:rsidRPr="001C233D">
        <w:t xml:space="preserve">prostredkovateľa vo vzťahu k osobným údajom sa po zániku tejto </w:t>
      </w:r>
      <w:r w:rsidRPr="001C233D">
        <w:t>z</w:t>
      </w:r>
      <w:r w:rsidR="00D17B37" w:rsidRPr="001C233D">
        <w:t>mluvy</w:t>
      </w:r>
      <w:r w:rsidR="00D13074" w:rsidRPr="001C233D">
        <w:t xml:space="preserve"> </w:t>
      </w:r>
      <w:r w:rsidR="00D17B37" w:rsidRPr="001C233D">
        <w:t xml:space="preserve">spravujú príslušnými právnymi predpismi a čl. </w:t>
      </w:r>
      <w:r w:rsidR="00D13074" w:rsidRPr="001C233D">
        <w:t>XI</w:t>
      </w:r>
      <w:r w:rsidRPr="001C233D">
        <w:t>I</w:t>
      </w:r>
      <w:r w:rsidR="00D17B37" w:rsidRPr="001C233D">
        <w:t xml:space="preserve"> tejto </w:t>
      </w:r>
      <w:r w:rsidRPr="001C233D">
        <w:t>z</w:t>
      </w:r>
      <w:r w:rsidR="00D17B37" w:rsidRPr="001C233D">
        <w:t>mluvy.</w:t>
      </w:r>
    </w:p>
    <w:p w14:paraId="3289AAF7" w14:textId="77777777" w:rsidR="00CC6B9D" w:rsidRPr="00CC6B9D" w:rsidRDefault="00CC6B9D" w:rsidP="00CC6B9D">
      <w:pPr>
        <w:pStyle w:val="BBClause2"/>
      </w:pPr>
    </w:p>
    <w:p w14:paraId="04370598" w14:textId="16AB7373" w:rsidR="003E534F" w:rsidRPr="001C233D" w:rsidRDefault="003E534F" w:rsidP="00CC6B9D">
      <w:pPr>
        <w:pStyle w:val="BBHeading1"/>
      </w:pPr>
      <w:r w:rsidRPr="001C233D">
        <w:t xml:space="preserve">Čl. </w:t>
      </w:r>
      <w:r w:rsidR="00D13074" w:rsidRPr="001C233D">
        <w:t>X</w:t>
      </w:r>
      <w:r w:rsidRPr="001C233D">
        <w:t>I</w:t>
      </w:r>
      <w:r w:rsidR="003C227B" w:rsidRPr="001C233D">
        <w:t>I</w:t>
      </w:r>
    </w:p>
    <w:p w14:paraId="0E2C7D84" w14:textId="1B8EF068" w:rsidR="00D17B37" w:rsidRPr="001C233D" w:rsidRDefault="00D17B37" w:rsidP="00CC6B9D">
      <w:pPr>
        <w:pStyle w:val="BBHeading1"/>
      </w:pPr>
      <w:r w:rsidRPr="001C233D">
        <w:t>Povinnosti sprostredkovateľa po zániku zmluvy</w:t>
      </w:r>
    </w:p>
    <w:p w14:paraId="5BD7E913" w14:textId="3DBD095E" w:rsidR="00D17B37" w:rsidRPr="001C233D" w:rsidRDefault="00D17B37" w:rsidP="00B6365D">
      <w:pPr>
        <w:pStyle w:val="BBHeading1"/>
      </w:pPr>
    </w:p>
    <w:p w14:paraId="4356ECBE" w14:textId="2E4AD176" w:rsidR="00D17B37" w:rsidRPr="001C233D" w:rsidRDefault="003C227B" w:rsidP="00CC6B9D">
      <w:pPr>
        <w:pStyle w:val="Nadpis2"/>
      </w:pPr>
      <w:r w:rsidRPr="001C233D">
        <w:t>12.1</w:t>
      </w:r>
      <w:r w:rsidRPr="001C233D">
        <w:tab/>
      </w:r>
      <w:r w:rsidR="00D17B37" w:rsidRPr="001C233D">
        <w:t>V</w:t>
      </w:r>
      <w:r w:rsidRPr="001C233D">
        <w:t> </w:t>
      </w:r>
      <w:r w:rsidR="00D17B37" w:rsidRPr="001C233D">
        <w:t xml:space="preserve">prípade zániku tejto </w:t>
      </w:r>
      <w:r w:rsidRPr="001C233D">
        <w:t>z</w:t>
      </w:r>
      <w:r w:rsidR="00D17B37" w:rsidRPr="001C233D">
        <w:t xml:space="preserve">mluvy </w:t>
      </w:r>
      <w:r w:rsidR="00420063" w:rsidRPr="001C233D">
        <w:t>je</w:t>
      </w:r>
      <w:r w:rsidR="00D17B37" w:rsidRPr="001C233D">
        <w:t xml:space="preserve"> </w:t>
      </w:r>
      <w:r w:rsidRPr="001C233D">
        <w:t>s</w:t>
      </w:r>
      <w:r w:rsidR="00D17B37" w:rsidRPr="001C233D">
        <w:t xml:space="preserve">prostredkovateľ povinný poskytnúť </w:t>
      </w:r>
      <w:r w:rsidRPr="001C233D">
        <w:t>p</w:t>
      </w:r>
      <w:r w:rsidR="00D17B37" w:rsidRPr="001C233D">
        <w:t xml:space="preserve">revádzkovateľovi súčinnosť </w:t>
      </w:r>
      <w:r w:rsidR="007C1803" w:rsidRPr="001C233D">
        <w:t xml:space="preserve">potrebnú </w:t>
      </w:r>
      <w:r w:rsidRPr="001C233D">
        <w:t xml:space="preserve">na </w:t>
      </w:r>
      <w:r w:rsidR="00D17B37" w:rsidRPr="001C233D">
        <w:t>zabezpečeni</w:t>
      </w:r>
      <w:r w:rsidRPr="001C233D">
        <w:t>e</w:t>
      </w:r>
      <w:r w:rsidR="00D17B37" w:rsidRPr="001C233D">
        <w:t xml:space="preserve"> kontinuity spracúvania osobných údajov podľa požiadaviek </w:t>
      </w:r>
      <w:r w:rsidRPr="001C233D">
        <w:t>p</w:t>
      </w:r>
      <w:r w:rsidR="00D17B37" w:rsidRPr="001C233D">
        <w:t xml:space="preserve">revádzkovateľa, najmä odovzdať databázy obsahujúce osobné údaje </w:t>
      </w:r>
      <w:r w:rsidRPr="001C233D">
        <w:t>p</w:t>
      </w:r>
      <w:r w:rsidR="00D17B37" w:rsidRPr="001C233D">
        <w:t xml:space="preserve">revádzkovateľovi alebo ním určenej osobe, prípadne zabezpečiť prevzatie procesu spracúvania osobných údajov </w:t>
      </w:r>
      <w:r w:rsidRPr="001C233D">
        <w:t>p</w:t>
      </w:r>
      <w:r w:rsidR="00D17B37" w:rsidRPr="001C233D">
        <w:t>revádzkovateľom alebo ním určenou osobou.</w:t>
      </w:r>
    </w:p>
    <w:p w14:paraId="3C87328F" w14:textId="21EE0B50" w:rsidR="00D17B37" w:rsidRPr="001C233D" w:rsidRDefault="003C227B" w:rsidP="00CC6B9D">
      <w:pPr>
        <w:pStyle w:val="Nadpis2"/>
      </w:pPr>
      <w:r w:rsidRPr="001C233D">
        <w:t>12.2</w:t>
      </w:r>
      <w:r w:rsidRPr="001C233D">
        <w:tab/>
      </w:r>
      <w:r w:rsidR="001B385D" w:rsidRPr="001B385D">
        <w:t>Po zabezpečení povinnosti uvedenej v bode 12.1 je sprostredkovateľ povinný bezodkladne zabezpečiť, aby všetky osobné údaje, vrátane ich kópií, ktoré mu boli v súvislosti s touto zmluvou a/alebo základnou zmluvou poskytnuté alebo ktoré získal pri plnení tejto zmluvy a/alebo základnej zmluvy, boli vymazané zo všetkých systémov a prostriedkov sprostredkovateľa.</w:t>
      </w:r>
    </w:p>
    <w:p w14:paraId="30812C55" w14:textId="67CCB0BB" w:rsidR="00D17B37" w:rsidRPr="001C233D" w:rsidRDefault="003C227B" w:rsidP="00CC6B9D">
      <w:pPr>
        <w:pStyle w:val="Nadpis2"/>
      </w:pPr>
      <w:r w:rsidRPr="001C233D">
        <w:t>12.3</w:t>
      </w:r>
      <w:r w:rsidRPr="001C233D">
        <w:tab/>
      </w:r>
      <w:r w:rsidR="007C1803">
        <w:t>P</w:t>
      </w:r>
      <w:r w:rsidR="00D17B37" w:rsidRPr="001C233D">
        <w:t>ovinnosti podľa článku</w:t>
      </w:r>
      <w:r w:rsidRPr="001C233D">
        <w:t xml:space="preserve"> XII tejto</w:t>
      </w:r>
      <w:r w:rsidR="00D17B37" w:rsidRPr="001C233D">
        <w:t xml:space="preserve"> </w:t>
      </w:r>
      <w:r w:rsidRPr="001C233D">
        <w:t>z</w:t>
      </w:r>
      <w:r w:rsidR="00D17B37" w:rsidRPr="001C233D">
        <w:t>mluvy</w:t>
      </w:r>
      <w:r w:rsidR="008F54B6" w:rsidRPr="001C233D">
        <w:t xml:space="preserve"> </w:t>
      </w:r>
      <w:r w:rsidR="007C1803">
        <w:t xml:space="preserve">je </w:t>
      </w:r>
      <w:r w:rsidR="007C1803" w:rsidRPr="001C233D">
        <w:t xml:space="preserve">sprostredkovateľ povinný zabezpečiť </w:t>
      </w:r>
      <w:r w:rsidR="00D17B37" w:rsidRPr="001C233D">
        <w:t xml:space="preserve">na vlastné náklady. </w:t>
      </w:r>
    </w:p>
    <w:p w14:paraId="05D63793" w14:textId="423A2455" w:rsidR="00D17B37" w:rsidRPr="001C233D" w:rsidRDefault="003C227B" w:rsidP="00CC6B9D">
      <w:pPr>
        <w:pStyle w:val="Nadpis2"/>
      </w:pPr>
      <w:r w:rsidRPr="001C233D">
        <w:t>12.4</w:t>
      </w:r>
      <w:r w:rsidRPr="001C233D">
        <w:tab/>
      </w:r>
      <w:r w:rsidR="00D17B37" w:rsidRPr="001C233D">
        <w:t>Povinnosť poskytn</w:t>
      </w:r>
      <w:r w:rsidRPr="001C233D">
        <w:t>úť</w:t>
      </w:r>
      <w:r w:rsidR="00D17B37" w:rsidRPr="001C233D">
        <w:t xml:space="preserve"> súčinnos</w:t>
      </w:r>
      <w:r w:rsidRPr="001C233D">
        <w:t>ť</w:t>
      </w:r>
      <w:r w:rsidR="00D17B37" w:rsidRPr="001C233D">
        <w:t xml:space="preserve"> </w:t>
      </w:r>
      <w:r w:rsidRPr="001C233D">
        <w:t xml:space="preserve">na </w:t>
      </w:r>
      <w:r w:rsidR="00D17B37" w:rsidRPr="001C233D">
        <w:t xml:space="preserve">zabezpečenie kontinuity spracúvania osobných údajov sa považuje za splnenú v prípade, ak </w:t>
      </w:r>
      <w:r w:rsidRPr="001C233D">
        <w:t>p</w:t>
      </w:r>
      <w:r w:rsidR="00D17B37" w:rsidRPr="001C233D">
        <w:t xml:space="preserve">revádzkovateľ bez výhrad akceptuje </w:t>
      </w:r>
      <w:r w:rsidR="00420063" w:rsidRPr="001C233D">
        <w:t xml:space="preserve">všetky </w:t>
      </w:r>
      <w:r w:rsidRPr="001C233D">
        <w:t>s</w:t>
      </w:r>
      <w:r w:rsidR="00420063" w:rsidRPr="001C233D">
        <w:t xml:space="preserve">prostredkovateľom </w:t>
      </w:r>
      <w:r w:rsidR="00D17B37" w:rsidRPr="001C233D">
        <w:t xml:space="preserve">odovzdané osobné údaje </w:t>
      </w:r>
      <w:r w:rsidR="00420063" w:rsidRPr="001C233D">
        <w:t>vrátane ich štruktúry a relevantných informácií.</w:t>
      </w:r>
    </w:p>
    <w:p w14:paraId="605FEB00" w14:textId="5F4F3081" w:rsidR="00D17B37" w:rsidRPr="001C233D" w:rsidRDefault="003C227B" w:rsidP="00CC6B9D">
      <w:pPr>
        <w:pStyle w:val="Nadpis2"/>
      </w:pPr>
      <w:r w:rsidRPr="001C233D">
        <w:t>12.5</w:t>
      </w:r>
      <w:r w:rsidRPr="001C233D">
        <w:tab/>
      </w:r>
      <w:r w:rsidR="00D17B37" w:rsidRPr="001C233D">
        <w:t xml:space="preserve">Povinnosť likvidácie osobných údajov podľa bodu </w:t>
      </w:r>
      <w:r w:rsidR="008F54B6" w:rsidRPr="001C233D">
        <w:t>1</w:t>
      </w:r>
      <w:r w:rsidRPr="001C233D">
        <w:t>2</w:t>
      </w:r>
      <w:r w:rsidR="00D17B37" w:rsidRPr="001C233D">
        <w:t>.2 sa považuje za splnenú v prípade, ak</w:t>
      </w:r>
      <w:r w:rsidRPr="001C233D">
        <w:t> p</w:t>
      </w:r>
      <w:r w:rsidR="00D17B37" w:rsidRPr="001C233D">
        <w:t xml:space="preserve">revádzkovateľ bez výhrad akceptuje potvrdenie </w:t>
      </w:r>
      <w:r w:rsidRPr="001C233D">
        <w:t>s</w:t>
      </w:r>
      <w:r w:rsidR="00D17B37" w:rsidRPr="001C233D">
        <w:t xml:space="preserve">prostredkovateľa preukazujúce likvidáciu všetkých osobných údajov spracúvaných </w:t>
      </w:r>
      <w:r w:rsidRPr="001C233D">
        <w:t>s</w:t>
      </w:r>
      <w:r w:rsidR="00D17B37" w:rsidRPr="001C233D">
        <w:t xml:space="preserve">prostredkovateľom podľa tejto </w:t>
      </w:r>
      <w:r w:rsidRPr="001C233D">
        <w:t>z</w:t>
      </w:r>
      <w:r w:rsidR="00D17B37" w:rsidRPr="001C233D">
        <w:t>mluvy.</w:t>
      </w:r>
    </w:p>
    <w:p w14:paraId="28329DE6" w14:textId="7ACEAD8D" w:rsidR="00D17B37" w:rsidRPr="001C233D" w:rsidRDefault="003C227B" w:rsidP="00CC6B9D">
      <w:pPr>
        <w:pStyle w:val="Nadpis2"/>
      </w:pPr>
      <w:r w:rsidRPr="001C233D">
        <w:t>12.6</w:t>
      </w:r>
      <w:r w:rsidRPr="001C233D">
        <w:tab/>
      </w:r>
      <w:r w:rsidR="00D17B37" w:rsidRPr="001C233D">
        <w:t xml:space="preserve">Pokiaľ </w:t>
      </w:r>
      <w:r w:rsidR="007C1803">
        <w:t>s</w:t>
      </w:r>
      <w:r w:rsidR="00D17B37" w:rsidRPr="001C233D">
        <w:t xml:space="preserve">prostredkovateľovi vyplýva z právnych predpisov povinnosť uchovať údaje, ktoré by inak podliehali povinnostiam podľa bodu </w:t>
      </w:r>
      <w:r w:rsidR="008F54B6" w:rsidRPr="001C233D">
        <w:t>1</w:t>
      </w:r>
      <w:r w:rsidRPr="001C233D">
        <w:t>2</w:t>
      </w:r>
      <w:r w:rsidR="00D17B37" w:rsidRPr="001C233D">
        <w:t>.1 a </w:t>
      </w:r>
      <w:r w:rsidR="008F54B6" w:rsidRPr="001C233D">
        <w:t>1</w:t>
      </w:r>
      <w:r w:rsidRPr="001C233D">
        <w:t>2</w:t>
      </w:r>
      <w:r w:rsidR="00D17B37" w:rsidRPr="001C233D">
        <w:t xml:space="preserve">.2, je povinný o tejto skutočnosti písomne upovedomiť </w:t>
      </w:r>
      <w:r w:rsidRPr="001C233D">
        <w:t>p</w:t>
      </w:r>
      <w:r w:rsidR="00D17B37" w:rsidRPr="001C233D">
        <w:t>revádzkovateľa s uvedením špecifikácie právneho dôvodu na</w:t>
      </w:r>
      <w:r w:rsidR="00420063" w:rsidRPr="001C233D">
        <w:t> u</w:t>
      </w:r>
      <w:r w:rsidR="00D17B37" w:rsidRPr="001C233D">
        <w:t xml:space="preserve">chovanie údajov a rozsahu takýchto údajov. V takom prípade </w:t>
      </w:r>
      <w:r w:rsidRPr="001C233D">
        <w:t>s</w:t>
      </w:r>
      <w:r w:rsidR="00D17B37" w:rsidRPr="001C233D">
        <w:t xml:space="preserve">prostredkovateľ neporuší povinnosti podľa bodov </w:t>
      </w:r>
      <w:r w:rsidR="008F54B6" w:rsidRPr="001C233D">
        <w:t>1</w:t>
      </w:r>
      <w:r w:rsidRPr="001C233D">
        <w:t>2</w:t>
      </w:r>
      <w:r w:rsidR="00D17B37" w:rsidRPr="001C233D">
        <w:t>.1 a </w:t>
      </w:r>
      <w:r w:rsidR="008F54B6" w:rsidRPr="001C233D">
        <w:t>1</w:t>
      </w:r>
      <w:r w:rsidRPr="001C233D">
        <w:t>2</w:t>
      </w:r>
      <w:r w:rsidR="00D17B37" w:rsidRPr="001C233D">
        <w:t>.2 a jeho povinnosť chr</w:t>
      </w:r>
      <w:r w:rsidRPr="001C233D">
        <w:t>ániť</w:t>
      </w:r>
      <w:r w:rsidR="00D17B37" w:rsidRPr="001C233D">
        <w:t xml:space="preserve"> osobn</w:t>
      </w:r>
      <w:r w:rsidRPr="001C233D">
        <w:t>é</w:t>
      </w:r>
      <w:r w:rsidR="00D17B37" w:rsidRPr="001C233D">
        <w:t xml:space="preserve"> údaj</w:t>
      </w:r>
      <w:r w:rsidRPr="001C233D">
        <w:t>e</w:t>
      </w:r>
      <w:r w:rsidR="00D17B37" w:rsidRPr="001C233D">
        <w:t xml:space="preserve"> nie je po zániku tejto </w:t>
      </w:r>
      <w:r w:rsidRPr="001C233D">
        <w:t>z</w:t>
      </w:r>
      <w:r w:rsidR="00D17B37" w:rsidRPr="001C233D">
        <w:t>mluvy</w:t>
      </w:r>
      <w:r w:rsidR="008F54B6" w:rsidRPr="001C233D">
        <w:t xml:space="preserve"> </w:t>
      </w:r>
      <w:r w:rsidR="00D17B37" w:rsidRPr="001C233D">
        <w:t xml:space="preserve">dotknutá. </w:t>
      </w:r>
    </w:p>
    <w:p w14:paraId="38E05167" w14:textId="67F0C8F9" w:rsidR="00D17B37" w:rsidRPr="001C233D" w:rsidRDefault="00D17B37" w:rsidP="00CC6B9D">
      <w:pPr>
        <w:pStyle w:val="BBClause2"/>
      </w:pPr>
    </w:p>
    <w:p w14:paraId="1B5AE8B4" w14:textId="77777777" w:rsidR="00C85938" w:rsidRPr="001C233D" w:rsidRDefault="00C85938" w:rsidP="00CC6B9D">
      <w:pPr>
        <w:pStyle w:val="BBClause2"/>
      </w:pPr>
    </w:p>
    <w:p w14:paraId="69180D72" w14:textId="51CB8BC7" w:rsidR="00C7778D" w:rsidRPr="001C233D" w:rsidRDefault="008F54B6" w:rsidP="00CC6B9D">
      <w:pPr>
        <w:pStyle w:val="BBHeading1"/>
      </w:pPr>
      <w:r w:rsidRPr="001C233D">
        <w:t xml:space="preserve">Čl. </w:t>
      </w:r>
      <w:r w:rsidR="00C7778D" w:rsidRPr="001C233D">
        <w:t>X</w:t>
      </w:r>
      <w:r w:rsidRPr="001C233D">
        <w:t>II</w:t>
      </w:r>
      <w:r w:rsidR="006275FC" w:rsidRPr="001C233D">
        <w:t>I</w:t>
      </w:r>
    </w:p>
    <w:p w14:paraId="56912B0E" w14:textId="6B0F419B" w:rsidR="00974EC4" w:rsidRDefault="00C7778D" w:rsidP="00596A0D">
      <w:pPr>
        <w:pStyle w:val="BBHeading1"/>
      </w:pPr>
      <w:r w:rsidRPr="001C233D">
        <w:t>Dohoda o</w:t>
      </w:r>
      <w:r w:rsidR="00974EC4">
        <w:t> </w:t>
      </w:r>
      <w:r w:rsidRPr="00596A0D">
        <w:t>sankciách</w:t>
      </w:r>
    </w:p>
    <w:p w14:paraId="3F5F5787" w14:textId="4354CB13" w:rsidR="00C7778D" w:rsidRPr="001C233D" w:rsidRDefault="00C7778D" w:rsidP="00596A0D">
      <w:pPr>
        <w:pStyle w:val="BBHeading1"/>
      </w:pPr>
      <w:r w:rsidRPr="001C233D">
        <w:t>a</w:t>
      </w:r>
      <w:r w:rsidR="006275FC" w:rsidRPr="001C233D">
        <w:t> </w:t>
      </w:r>
      <w:r w:rsidRPr="001C233D">
        <w:t xml:space="preserve">zodpovednosť </w:t>
      </w:r>
      <w:r w:rsidRPr="00596A0D">
        <w:t>sprostredkovateľa</w:t>
      </w:r>
      <w:r w:rsidRPr="001C233D">
        <w:t xml:space="preserve"> za škodu</w:t>
      </w:r>
    </w:p>
    <w:p w14:paraId="47ADB44D" w14:textId="77777777" w:rsidR="00C7778D" w:rsidRPr="001C233D" w:rsidRDefault="00C7778D" w:rsidP="00B6365D">
      <w:pPr>
        <w:pStyle w:val="BBHeading1"/>
      </w:pPr>
    </w:p>
    <w:p w14:paraId="06B75DF8" w14:textId="65507EF0" w:rsidR="00C7778D" w:rsidRPr="001C233D" w:rsidRDefault="006275FC" w:rsidP="00CC6B9D">
      <w:pPr>
        <w:pStyle w:val="Nadpis2"/>
      </w:pPr>
      <w:r w:rsidRPr="001C233D">
        <w:t>13.1</w:t>
      </w:r>
      <w:r w:rsidRPr="001C233D">
        <w:tab/>
      </w:r>
      <w:r w:rsidR="00C7778D" w:rsidRPr="001C233D">
        <w:t xml:space="preserve">Sprostredkovateľ zodpovedá za to, že spracúvanie osobných údajov bude </w:t>
      </w:r>
      <w:r w:rsidR="007C1803">
        <w:t>v plnom rozsahu</w:t>
      </w:r>
      <w:r w:rsidR="00C7778D" w:rsidRPr="001C233D">
        <w:t xml:space="preserve"> zodpovedať </w:t>
      </w:r>
      <w:r w:rsidR="007C1803">
        <w:t>p</w:t>
      </w:r>
      <w:r w:rsidR="00C7778D" w:rsidRPr="001C233D">
        <w:t xml:space="preserve">ožiadavkám uvedeným v tejto </w:t>
      </w:r>
      <w:r w:rsidRPr="001C233D">
        <w:t>z</w:t>
      </w:r>
      <w:r w:rsidR="00C7778D" w:rsidRPr="001C233D">
        <w:t xml:space="preserve">mluve. Sprostredkovateľ zodpovedá </w:t>
      </w:r>
      <w:r w:rsidRPr="001C233D">
        <w:t>p</w:t>
      </w:r>
      <w:r w:rsidR="00C7778D" w:rsidRPr="001C233D">
        <w:t>revádzkovateľovi za</w:t>
      </w:r>
      <w:r w:rsidRPr="001C233D">
        <w:t> </w:t>
      </w:r>
      <w:r w:rsidR="00C7778D" w:rsidRPr="001C233D">
        <w:t xml:space="preserve">škodu spôsobenú porušením povinností podľa tejto </w:t>
      </w:r>
      <w:r w:rsidRPr="001C233D">
        <w:t>z</w:t>
      </w:r>
      <w:r w:rsidR="00C7778D" w:rsidRPr="001C233D">
        <w:t xml:space="preserve">mluvy. Za škodu vzniknutú </w:t>
      </w:r>
      <w:r w:rsidRPr="001C233D">
        <w:t>p</w:t>
      </w:r>
      <w:r w:rsidR="00C7778D" w:rsidRPr="001C233D">
        <w:t>revádzkovateľovi sa</w:t>
      </w:r>
      <w:r w:rsidR="0052312F">
        <w:t> </w:t>
      </w:r>
      <w:r w:rsidR="00C7778D" w:rsidRPr="001C233D">
        <w:t>na</w:t>
      </w:r>
      <w:r w:rsidRPr="001C233D">
        <w:t> </w:t>
      </w:r>
      <w:r w:rsidR="00C7778D" w:rsidRPr="001C233D">
        <w:t xml:space="preserve">účely tejto </w:t>
      </w:r>
      <w:r w:rsidRPr="001C233D">
        <w:t>z</w:t>
      </w:r>
      <w:r w:rsidR="00C7778D" w:rsidRPr="001C233D">
        <w:t xml:space="preserve">mluvy považuje aj pokuta uložená </w:t>
      </w:r>
      <w:r w:rsidRPr="001C233D">
        <w:t>p</w:t>
      </w:r>
      <w:r w:rsidR="00C7778D" w:rsidRPr="001C233D">
        <w:t>revádzkovateľovi príslušným orgánom do</w:t>
      </w:r>
      <w:r w:rsidR="00420063" w:rsidRPr="001C233D">
        <w:t>zoru</w:t>
      </w:r>
      <w:r w:rsidR="00C7778D" w:rsidRPr="001C233D">
        <w:t xml:space="preserve">, ktorá </w:t>
      </w:r>
      <w:r w:rsidR="00420063" w:rsidRPr="001C233D">
        <w:t>je</w:t>
      </w:r>
      <w:r w:rsidRPr="001C233D">
        <w:t> </w:t>
      </w:r>
      <w:r w:rsidR="00420063" w:rsidRPr="001C233D">
        <w:t xml:space="preserve">následkom </w:t>
      </w:r>
      <w:r w:rsidR="00C7778D" w:rsidRPr="001C233D">
        <w:t xml:space="preserve">porušenia tejto </w:t>
      </w:r>
      <w:r w:rsidRPr="001C233D">
        <w:t>z</w:t>
      </w:r>
      <w:r w:rsidR="00C7778D" w:rsidRPr="001C233D">
        <w:t xml:space="preserve">mluvy </w:t>
      </w:r>
      <w:r w:rsidRPr="001C233D">
        <w:t>zo strany s</w:t>
      </w:r>
      <w:r w:rsidR="00C7778D" w:rsidRPr="001C233D">
        <w:t>prostredkovateľ</w:t>
      </w:r>
      <w:r w:rsidRPr="001C233D">
        <w:t>a</w:t>
      </w:r>
      <w:r w:rsidR="00C7778D" w:rsidRPr="001C233D">
        <w:t>.</w:t>
      </w:r>
    </w:p>
    <w:p w14:paraId="6D38CEFE" w14:textId="225514A8" w:rsidR="00C7778D" w:rsidRPr="007C1C06" w:rsidRDefault="006275FC" w:rsidP="00CC6B9D">
      <w:pPr>
        <w:pStyle w:val="Nadpis2"/>
      </w:pPr>
      <w:r w:rsidRPr="007C1C06">
        <w:lastRenderedPageBreak/>
        <w:t>13.2</w:t>
      </w:r>
      <w:r w:rsidRPr="007C1C06">
        <w:tab/>
      </w:r>
      <w:r w:rsidR="00C7778D" w:rsidRPr="007C1C06">
        <w:t xml:space="preserve">Zmluvné strany sa dohodli, že za každé podstatné porušenie povinností </w:t>
      </w:r>
      <w:r w:rsidRPr="007C1C06">
        <w:t>s</w:t>
      </w:r>
      <w:r w:rsidR="00C7778D" w:rsidRPr="007C1C06">
        <w:t xml:space="preserve">prostredkovateľa podľa tejto </w:t>
      </w:r>
      <w:r w:rsidRPr="007C1C06">
        <w:t>z</w:t>
      </w:r>
      <w:r w:rsidR="00C7778D" w:rsidRPr="007C1C06">
        <w:t>mluvy</w:t>
      </w:r>
      <w:r w:rsidR="008F54B6" w:rsidRPr="007C1C06">
        <w:t xml:space="preserve"> </w:t>
      </w:r>
      <w:r w:rsidR="00C7778D" w:rsidRPr="007C1C06">
        <w:t xml:space="preserve">je </w:t>
      </w:r>
      <w:r w:rsidRPr="007C1C06">
        <w:t>s</w:t>
      </w:r>
      <w:r w:rsidR="00C7778D" w:rsidRPr="007C1C06">
        <w:t xml:space="preserve">prostredkovateľ povinný uhradiť </w:t>
      </w:r>
      <w:r w:rsidRPr="007C1C06">
        <w:t>p</w:t>
      </w:r>
      <w:r w:rsidR="00C7778D" w:rsidRPr="007C1C06">
        <w:t xml:space="preserve">revádzkovateľovi zmluvnú pokutu </w:t>
      </w:r>
      <w:r w:rsidR="00C85938" w:rsidRPr="007C1C06">
        <w:t>vo</w:t>
      </w:r>
      <w:r w:rsidR="0026318B" w:rsidRPr="007C1C06">
        <w:t xml:space="preserve"> </w:t>
      </w:r>
      <w:r w:rsidR="00C7778D" w:rsidRPr="007C1C06">
        <w:t>výšk</w:t>
      </w:r>
      <w:r w:rsidR="00C85938" w:rsidRPr="007C1C06">
        <w:t>e</w:t>
      </w:r>
      <w:r w:rsidR="003C2BA2" w:rsidRPr="007C1C06">
        <w:t xml:space="preserve"> </w:t>
      </w:r>
      <w:r w:rsidR="00C7778D" w:rsidRPr="007C1C06">
        <w:t>20</w:t>
      </w:r>
      <w:r w:rsidRPr="007C1C06">
        <w:t xml:space="preserve"> </w:t>
      </w:r>
      <w:r w:rsidR="00C7778D" w:rsidRPr="007C1C06">
        <w:t>000 EUR, a</w:t>
      </w:r>
      <w:r w:rsidR="0052312F" w:rsidRPr="007C1C06">
        <w:t> </w:t>
      </w:r>
      <w:r w:rsidR="00C7778D" w:rsidRPr="007C1C06">
        <w:t>to</w:t>
      </w:r>
      <w:r w:rsidR="0052312F" w:rsidRPr="007C1C06">
        <w:t> </w:t>
      </w:r>
      <w:r w:rsidR="00C7778D" w:rsidRPr="007C1C06">
        <w:t xml:space="preserve">na základe písomnej výzvy </w:t>
      </w:r>
      <w:r w:rsidRPr="007C1C06">
        <w:t>p</w:t>
      </w:r>
      <w:r w:rsidR="00C7778D" w:rsidRPr="007C1C06">
        <w:t>revádzkovateľa.</w:t>
      </w:r>
    </w:p>
    <w:p w14:paraId="708B7861" w14:textId="296D3D5B" w:rsidR="00C7778D" w:rsidRPr="001C233D" w:rsidRDefault="006275FC" w:rsidP="00CC6B9D">
      <w:pPr>
        <w:pStyle w:val="Nadpis2"/>
      </w:pPr>
      <w:r w:rsidRPr="007C1C06">
        <w:t>13.3</w:t>
      </w:r>
      <w:r w:rsidRPr="007C1C06">
        <w:tab/>
      </w:r>
      <w:r w:rsidR="00C7778D" w:rsidRPr="007C1C06">
        <w:t xml:space="preserve">Zmluvné strany sa </w:t>
      </w:r>
      <w:r w:rsidR="0052312F" w:rsidRPr="007C1C06">
        <w:t xml:space="preserve">ďalej </w:t>
      </w:r>
      <w:r w:rsidR="00C7778D" w:rsidRPr="007C1C06">
        <w:t xml:space="preserve">dohodli, že za každé nepodstatné porušenie povinností </w:t>
      </w:r>
      <w:r w:rsidRPr="007C1C06">
        <w:t>s</w:t>
      </w:r>
      <w:r w:rsidR="00C7778D" w:rsidRPr="007C1C06">
        <w:t xml:space="preserve">prostredkovateľa podľa tejto </w:t>
      </w:r>
      <w:r w:rsidR="0052312F" w:rsidRPr="007C1C06">
        <w:t>z</w:t>
      </w:r>
      <w:r w:rsidR="00C7778D" w:rsidRPr="007C1C06">
        <w:t>mluvy</w:t>
      </w:r>
      <w:r w:rsidR="008F54B6" w:rsidRPr="007C1C06">
        <w:t xml:space="preserve"> </w:t>
      </w:r>
      <w:r w:rsidR="00C7778D" w:rsidRPr="007C1C06">
        <w:t xml:space="preserve">je </w:t>
      </w:r>
      <w:r w:rsidRPr="007C1C06">
        <w:t>s</w:t>
      </w:r>
      <w:r w:rsidR="00C7778D" w:rsidRPr="007C1C06">
        <w:t xml:space="preserve">prostredkovateľ povinný uhradiť </w:t>
      </w:r>
      <w:r w:rsidRPr="007C1C06">
        <w:t>p</w:t>
      </w:r>
      <w:r w:rsidR="00C7778D" w:rsidRPr="007C1C06">
        <w:t xml:space="preserve">revádzkovateľovi zmluvnú pokutu vo výške </w:t>
      </w:r>
      <w:r w:rsidR="0026318B" w:rsidRPr="007C1C06">
        <w:t>5</w:t>
      </w:r>
      <w:r w:rsidR="0052312F" w:rsidRPr="007C1C06">
        <w:t> </w:t>
      </w:r>
      <w:r w:rsidR="00C7778D" w:rsidRPr="007C1C06">
        <w:t>000</w:t>
      </w:r>
      <w:r w:rsidR="0052312F" w:rsidRPr="007C1C06">
        <w:t> </w:t>
      </w:r>
      <w:r w:rsidR="00C7778D" w:rsidRPr="007C1C06">
        <w:t xml:space="preserve">EUR, a to na základe písomnej výzvy </w:t>
      </w:r>
      <w:r w:rsidRPr="007C1C06">
        <w:t>p</w:t>
      </w:r>
      <w:r w:rsidR="00C7778D" w:rsidRPr="007C1C06">
        <w:t>revádzkovateľa. Za nepodstatné porušenie tejto Zmluvy</w:t>
      </w:r>
      <w:r w:rsidR="008F54B6" w:rsidRPr="007C1C06">
        <w:t xml:space="preserve"> o</w:t>
      </w:r>
      <w:r w:rsidRPr="007C1C06">
        <w:t> </w:t>
      </w:r>
      <w:r w:rsidR="008F54B6" w:rsidRPr="007C1C06">
        <w:t>spracúvaní</w:t>
      </w:r>
      <w:r w:rsidR="00C7778D" w:rsidRPr="007C1C06">
        <w:t xml:space="preserve"> sa považuje </w:t>
      </w:r>
      <w:r w:rsidRPr="007C1C06">
        <w:t>také</w:t>
      </w:r>
      <w:r w:rsidR="00C7778D" w:rsidRPr="007C1C06">
        <w:t xml:space="preserve"> porušenie </w:t>
      </w:r>
      <w:r w:rsidRPr="007C1C06">
        <w:t>tejto z</w:t>
      </w:r>
      <w:r w:rsidR="00C7778D" w:rsidRPr="007C1C06">
        <w:t xml:space="preserve">mluvy, ktoré nespĺňa kvalifikačné kritériá podstatného porušenia </w:t>
      </w:r>
      <w:r w:rsidRPr="007C1C06">
        <w:t xml:space="preserve">uvedené </w:t>
      </w:r>
      <w:r w:rsidR="00C7778D" w:rsidRPr="007C1C06">
        <w:t xml:space="preserve">v bode </w:t>
      </w:r>
      <w:r w:rsidR="008F54B6" w:rsidRPr="007C1C06">
        <w:t>1</w:t>
      </w:r>
      <w:r w:rsidRPr="007C1C06">
        <w:t>1</w:t>
      </w:r>
      <w:r w:rsidR="00C7778D" w:rsidRPr="007C1C06">
        <w:t xml:space="preserve">.5 tejto </w:t>
      </w:r>
      <w:r w:rsidRPr="007C1C06">
        <w:t>z</w:t>
      </w:r>
      <w:r w:rsidR="00C7778D" w:rsidRPr="007C1C06">
        <w:t>mluvy a ktoré nebolo odstránené v dodatočnej lehote.</w:t>
      </w:r>
    </w:p>
    <w:p w14:paraId="64380448" w14:textId="28C3F942" w:rsidR="00C7778D" w:rsidRPr="001C233D" w:rsidRDefault="006275FC" w:rsidP="00CC6B9D">
      <w:pPr>
        <w:pStyle w:val="Nadpis2"/>
        <w:rPr>
          <w:b/>
        </w:rPr>
      </w:pPr>
      <w:r w:rsidRPr="001C233D">
        <w:t>13.4</w:t>
      </w:r>
      <w:r w:rsidRPr="001C233D">
        <w:tab/>
      </w:r>
      <w:r w:rsidR="00C7778D" w:rsidRPr="001C233D">
        <w:t xml:space="preserve">Sprostredkovateľ je povinný uhradiť vzniknutú škodu na základe písomnej výzvy </w:t>
      </w:r>
      <w:r w:rsidRPr="001C233D">
        <w:t>p</w:t>
      </w:r>
      <w:r w:rsidR="00C7778D" w:rsidRPr="001C233D">
        <w:t xml:space="preserve">revádzkovateľa doručenej </w:t>
      </w:r>
      <w:r w:rsidRPr="001C233D">
        <w:t>s</w:t>
      </w:r>
      <w:r w:rsidR="00C7778D" w:rsidRPr="001C233D">
        <w:t xml:space="preserve">prostredkovateľovi na adresu uvedenú v tejto </w:t>
      </w:r>
      <w:r w:rsidRPr="001C233D">
        <w:t>z</w:t>
      </w:r>
      <w:r w:rsidR="00C7778D" w:rsidRPr="001C233D">
        <w:t xml:space="preserve">mluve, alebo na inú </w:t>
      </w:r>
      <w:r w:rsidRPr="001C233D">
        <w:t>s</w:t>
      </w:r>
      <w:r w:rsidR="00C7778D" w:rsidRPr="001C233D">
        <w:t>prostredkovateľom oznámenú adresu.</w:t>
      </w:r>
    </w:p>
    <w:p w14:paraId="2B9EFB7E" w14:textId="77777777" w:rsidR="00C7778D" w:rsidRPr="001C233D" w:rsidRDefault="00C7778D" w:rsidP="00CC6B9D">
      <w:pPr>
        <w:pStyle w:val="BBClause2"/>
      </w:pPr>
    </w:p>
    <w:p w14:paraId="109FB5E3" w14:textId="77777777" w:rsidR="00D17B37" w:rsidRPr="001C233D" w:rsidRDefault="00D17B37" w:rsidP="00CC6B9D">
      <w:pPr>
        <w:pStyle w:val="BBClause2"/>
      </w:pPr>
    </w:p>
    <w:p w14:paraId="2C3F65C1" w14:textId="1E7D7345" w:rsidR="003E534F" w:rsidRPr="001C233D" w:rsidRDefault="003E534F" w:rsidP="00CC6B9D">
      <w:pPr>
        <w:pStyle w:val="BBHeading1"/>
      </w:pPr>
      <w:r w:rsidRPr="001C233D">
        <w:t>Čl. X</w:t>
      </w:r>
      <w:r w:rsidR="00AE2B0D" w:rsidRPr="001C233D">
        <w:t>I</w:t>
      </w:r>
      <w:r w:rsidR="006275FC" w:rsidRPr="001C233D">
        <w:t>V</w:t>
      </w:r>
    </w:p>
    <w:p w14:paraId="6DEF22D8" w14:textId="77777777" w:rsidR="00D17B37" w:rsidRPr="001C233D" w:rsidRDefault="00D17B37" w:rsidP="00596A0D">
      <w:pPr>
        <w:pStyle w:val="BBHeading1"/>
      </w:pPr>
      <w:r w:rsidRPr="001C233D">
        <w:t xml:space="preserve">Osobitné </w:t>
      </w:r>
      <w:r w:rsidRPr="00596A0D">
        <w:t>ustanovenia</w:t>
      </w:r>
    </w:p>
    <w:p w14:paraId="0A18A259" w14:textId="77777777" w:rsidR="00D17B37" w:rsidRPr="001C233D" w:rsidRDefault="00D17B37" w:rsidP="00B6365D">
      <w:pPr>
        <w:pStyle w:val="BBHeading1"/>
      </w:pPr>
    </w:p>
    <w:p w14:paraId="4AF98AD8" w14:textId="5E249731" w:rsidR="00D17B37" w:rsidRPr="001C233D" w:rsidRDefault="006275FC" w:rsidP="00CC6B9D">
      <w:pPr>
        <w:pStyle w:val="Nadpis2"/>
        <w:rPr>
          <w:b/>
        </w:rPr>
      </w:pPr>
      <w:r w:rsidRPr="001C233D">
        <w:t>14.1</w:t>
      </w:r>
      <w:r w:rsidRPr="001C233D">
        <w:tab/>
      </w:r>
      <w:r w:rsidR="00D17B37" w:rsidRPr="001C233D">
        <w:t xml:space="preserve">Sprostredkovateľ je povinný zaobchádzať so spracúvanými osobnými údajmi ako s dôvernými informáciami. Povinnosť mlčanlivosti o spracúvaní osobných údajov podľa tejto </w:t>
      </w:r>
      <w:r w:rsidRPr="001C233D">
        <w:t>z</w:t>
      </w:r>
      <w:r w:rsidR="00D17B37" w:rsidRPr="001C233D">
        <w:t xml:space="preserve">mluvy trvá aj po zániku tejto </w:t>
      </w:r>
      <w:r w:rsidRPr="001C233D">
        <w:t>z</w:t>
      </w:r>
      <w:r w:rsidR="00D17B37" w:rsidRPr="001C233D">
        <w:t>mluvy.</w:t>
      </w:r>
    </w:p>
    <w:p w14:paraId="15BF2E35" w14:textId="2BF8F891" w:rsidR="00D17B37" w:rsidRPr="001C233D" w:rsidRDefault="006275FC" w:rsidP="00CC6B9D">
      <w:pPr>
        <w:pStyle w:val="Nadpis2"/>
      </w:pPr>
      <w:r w:rsidRPr="001C233D">
        <w:t>14.2</w:t>
      </w:r>
      <w:r w:rsidRPr="001C233D">
        <w:tab/>
      </w:r>
      <w:r w:rsidR="00D17B37" w:rsidRPr="001C233D">
        <w:t xml:space="preserve">Sprostredkovateľ berie na vedomie, že porušenie povinností podľa tejto </w:t>
      </w:r>
      <w:r w:rsidRPr="001C233D">
        <w:t>z</w:t>
      </w:r>
      <w:r w:rsidR="00D17B37" w:rsidRPr="001C233D">
        <w:t>mluvy</w:t>
      </w:r>
      <w:r w:rsidR="00461474" w:rsidRPr="001C233D">
        <w:t xml:space="preserve"> </w:t>
      </w:r>
      <w:r w:rsidR="00D17B37" w:rsidRPr="001C233D">
        <w:t>môže pre</w:t>
      </w:r>
      <w:r w:rsidRPr="001C233D">
        <w:t> p</w:t>
      </w:r>
      <w:r w:rsidR="00D17B37" w:rsidRPr="001C233D">
        <w:t xml:space="preserve">revádzkovateľa predstavovať </w:t>
      </w:r>
      <w:proofErr w:type="spellStart"/>
      <w:r w:rsidR="00D17B37" w:rsidRPr="001C233D">
        <w:t>reputačné</w:t>
      </w:r>
      <w:proofErr w:type="spellEnd"/>
      <w:r w:rsidR="00D17B37" w:rsidRPr="001C233D">
        <w:t xml:space="preserve"> riziko</w:t>
      </w:r>
      <w:r w:rsidR="0052312F">
        <w:t>, ako aj</w:t>
      </w:r>
      <w:r w:rsidR="00D17B37" w:rsidRPr="001C233D">
        <w:t> spôsobenie škody v dôsledku narušenia alebo straty reputácie u klientov a obchodných partnerov. Sprostredkovateľ sa</w:t>
      </w:r>
      <w:r w:rsidR="00D411C2" w:rsidRPr="001C233D">
        <w:t> </w:t>
      </w:r>
      <w:r w:rsidR="00D17B37" w:rsidRPr="001C233D">
        <w:t xml:space="preserve">zaväzuje postupovať pri plnení tejto </w:t>
      </w:r>
      <w:r w:rsidRPr="001C233D">
        <w:t>z</w:t>
      </w:r>
      <w:r w:rsidR="00D17B37" w:rsidRPr="001C233D">
        <w:t xml:space="preserve">mluvy tak, aby reputáciu </w:t>
      </w:r>
      <w:r w:rsidRPr="001C233D">
        <w:t>p</w:t>
      </w:r>
      <w:r w:rsidR="00D17B37" w:rsidRPr="001C233D">
        <w:t>revádzkovateľa</w:t>
      </w:r>
      <w:r w:rsidR="0052312F">
        <w:t xml:space="preserve"> žiadnym s</w:t>
      </w:r>
      <w:r w:rsidR="0052312F" w:rsidRPr="001C233D">
        <w:t>pôsobom nepoškodil</w:t>
      </w:r>
      <w:r w:rsidR="00D17B37" w:rsidRPr="001C233D">
        <w:t>.</w:t>
      </w:r>
    </w:p>
    <w:p w14:paraId="0BA16EA7" w14:textId="3A836B42" w:rsidR="00D17B37" w:rsidRPr="001C233D" w:rsidRDefault="006275FC" w:rsidP="00CC6B9D">
      <w:pPr>
        <w:pStyle w:val="Nadpis2"/>
      </w:pPr>
      <w:r w:rsidRPr="001C233D">
        <w:t>14.3</w:t>
      </w:r>
      <w:r w:rsidRPr="001C233D">
        <w:tab/>
      </w:r>
      <w:r w:rsidR="00D17B37" w:rsidRPr="001C233D">
        <w:t xml:space="preserve">Sprostredkovateľ </w:t>
      </w:r>
      <w:r w:rsidR="0052312F">
        <w:t>j</w:t>
      </w:r>
      <w:r w:rsidR="00D17B37" w:rsidRPr="001C233D">
        <w:t xml:space="preserve">e uzrozumený s tým, že touto </w:t>
      </w:r>
      <w:r w:rsidRPr="001C233D">
        <w:t>z</w:t>
      </w:r>
      <w:r w:rsidR="00D17B37" w:rsidRPr="001C233D">
        <w:t>mluvou</w:t>
      </w:r>
      <w:r w:rsidR="00461474" w:rsidRPr="001C233D">
        <w:t xml:space="preserve"> </w:t>
      </w:r>
      <w:r w:rsidR="00D17B37" w:rsidRPr="001C233D">
        <w:t xml:space="preserve">nenadobúda žiadne práva k osobným údajom, okrem práva spracúvať osobné údaje v mene </w:t>
      </w:r>
      <w:r w:rsidRPr="001C233D">
        <w:t>p</w:t>
      </w:r>
      <w:r w:rsidR="00D17B37" w:rsidRPr="001C233D">
        <w:t>revádzkovateľa v súlade a</w:t>
      </w:r>
      <w:r w:rsidRPr="001C233D">
        <w:t> </w:t>
      </w:r>
      <w:r w:rsidR="00D17B37" w:rsidRPr="001C233D">
        <w:t>za</w:t>
      </w:r>
      <w:r w:rsidRPr="001C233D">
        <w:t> </w:t>
      </w:r>
      <w:r w:rsidR="00D17B37" w:rsidRPr="001C233D">
        <w:t xml:space="preserve">podmienok uvedených v tejto </w:t>
      </w:r>
      <w:r w:rsidRPr="001C233D">
        <w:t>z</w:t>
      </w:r>
      <w:r w:rsidR="00D17B37" w:rsidRPr="001C233D">
        <w:t>mluve.</w:t>
      </w:r>
    </w:p>
    <w:p w14:paraId="509ACEF9" w14:textId="0DB533E7" w:rsidR="00D17B37" w:rsidRPr="001C233D" w:rsidRDefault="008E22A8" w:rsidP="004D3066">
      <w:pPr>
        <w:pStyle w:val="Nadpis2"/>
      </w:pPr>
      <w:r>
        <w:t>14.4</w:t>
      </w:r>
      <w:r>
        <w:tab/>
      </w:r>
      <w:r w:rsidR="00D17B37" w:rsidRPr="001C233D">
        <w:t xml:space="preserve">Sprostredkovateľ je povinný </w:t>
      </w:r>
      <w:r w:rsidR="0052312F" w:rsidRPr="001C233D">
        <w:t xml:space="preserve">bez zbytočného odkladu </w:t>
      </w:r>
      <w:r w:rsidR="00D17B37" w:rsidRPr="001C233D">
        <w:t xml:space="preserve">informovať </w:t>
      </w:r>
      <w:r w:rsidR="006275FC" w:rsidRPr="001C233D">
        <w:t>p</w:t>
      </w:r>
      <w:r w:rsidR="00D17B37" w:rsidRPr="001C233D">
        <w:t>revádzkovateľa o</w:t>
      </w:r>
      <w:r w:rsidR="00D411C2" w:rsidRPr="001C233D">
        <w:t> </w:t>
      </w:r>
      <w:r w:rsidR="00D17B37" w:rsidRPr="001C233D">
        <w:t xml:space="preserve">akýchkoľvek </w:t>
      </w:r>
      <w:r w:rsidR="006B469F">
        <w:t xml:space="preserve">nepriaznivých skutočnostiach spojených s </w:t>
      </w:r>
      <w:r w:rsidR="00D17B37" w:rsidRPr="001C233D">
        <w:t>plnení</w:t>
      </w:r>
      <w:r w:rsidR="006B469F">
        <w:t>m</w:t>
      </w:r>
      <w:r w:rsidR="00D17B37" w:rsidRPr="001C233D">
        <w:t xml:space="preserve"> tejto </w:t>
      </w:r>
      <w:r w:rsidR="006275FC" w:rsidRPr="001C233D">
        <w:t>z</w:t>
      </w:r>
      <w:r w:rsidR="00D17B37" w:rsidRPr="001C233D">
        <w:t>mluvy</w:t>
      </w:r>
      <w:r w:rsidR="006275FC" w:rsidRPr="001C233D">
        <w:t>.</w:t>
      </w:r>
      <w:r w:rsidR="00D17B37" w:rsidRPr="001C233D">
        <w:t xml:space="preserve"> V</w:t>
      </w:r>
      <w:r w:rsidR="006B469F">
        <w:t xml:space="preserve"> uvedených </w:t>
      </w:r>
      <w:r w:rsidR="00D17B37" w:rsidRPr="001C233D">
        <w:t xml:space="preserve">prípadoch </w:t>
      </w:r>
      <w:r w:rsidR="006275FC" w:rsidRPr="001C233D">
        <w:t>s</w:t>
      </w:r>
      <w:r w:rsidR="00D17B37" w:rsidRPr="001C233D">
        <w:t xml:space="preserve">prostredkovateľ prijme </w:t>
      </w:r>
      <w:r w:rsidR="00D411C2" w:rsidRPr="001C233D">
        <w:t xml:space="preserve">ihneď, </w:t>
      </w:r>
      <w:r w:rsidR="00D17B37" w:rsidRPr="001C233D">
        <w:t>ako je to možné</w:t>
      </w:r>
      <w:r w:rsidR="00D411C2" w:rsidRPr="001C233D">
        <w:t>,</w:t>
      </w:r>
      <w:r w:rsidR="00D17B37" w:rsidRPr="001C233D">
        <w:t xml:space="preserve"> všetky potrebné opatrenia na zabezpečenie ochrany osobných údajov a</w:t>
      </w:r>
      <w:r w:rsidR="006B469F">
        <w:t> </w:t>
      </w:r>
      <w:r w:rsidR="00D17B37" w:rsidRPr="001C233D">
        <w:t>následne bude pokračovať v súlade s</w:t>
      </w:r>
      <w:r w:rsidR="0052312F">
        <w:t> </w:t>
      </w:r>
      <w:r w:rsidR="00D17B37" w:rsidRPr="001C233D">
        <w:t xml:space="preserve">pokynmi </w:t>
      </w:r>
      <w:r w:rsidR="00C045AE" w:rsidRPr="001C233D">
        <w:t>p</w:t>
      </w:r>
      <w:r w:rsidR="00D17B37" w:rsidRPr="001C233D">
        <w:t>revádzkovateľa, ak mu budú takéto pokyny vydané.</w:t>
      </w:r>
    </w:p>
    <w:p w14:paraId="2FB52572" w14:textId="77777777" w:rsidR="00C85938" w:rsidRPr="001C233D" w:rsidRDefault="00C85938" w:rsidP="00CC6B9D">
      <w:pPr>
        <w:pStyle w:val="BBClause2"/>
      </w:pPr>
    </w:p>
    <w:p w14:paraId="499C55BF" w14:textId="03BE41B0" w:rsidR="003E534F" w:rsidRPr="001C233D" w:rsidRDefault="003E534F" w:rsidP="00CC6B9D">
      <w:pPr>
        <w:pStyle w:val="BBHeading1"/>
      </w:pPr>
      <w:r w:rsidRPr="001C233D">
        <w:t>Čl. X</w:t>
      </w:r>
      <w:r w:rsidR="00AE2B0D" w:rsidRPr="001C233D">
        <w:t>V</w:t>
      </w:r>
    </w:p>
    <w:p w14:paraId="0D925C41" w14:textId="7372E35F" w:rsidR="003E534F" w:rsidRPr="001C233D" w:rsidRDefault="003E534F" w:rsidP="00CC6B9D">
      <w:pPr>
        <w:pStyle w:val="BBHeading1"/>
      </w:pPr>
      <w:r w:rsidRPr="001C233D">
        <w:t>záverečné ustanovenia</w:t>
      </w:r>
    </w:p>
    <w:p w14:paraId="378D8E7C" w14:textId="77777777" w:rsidR="00D17B37" w:rsidRPr="001C233D" w:rsidRDefault="00D17B37" w:rsidP="00B6365D">
      <w:pPr>
        <w:pStyle w:val="BBHeading1"/>
      </w:pPr>
    </w:p>
    <w:p w14:paraId="66AC9028" w14:textId="24190258" w:rsidR="00D17B37" w:rsidRPr="001C233D" w:rsidRDefault="00C045AE" w:rsidP="00CC6B9D">
      <w:pPr>
        <w:pStyle w:val="Nadpis2"/>
      </w:pPr>
      <w:r w:rsidRPr="001C233D">
        <w:t>15.1</w:t>
      </w:r>
      <w:r w:rsidRPr="001C233D">
        <w:tab/>
      </w:r>
      <w:r w:rsidR="00D17B37" w:rsidRPr="001C233D">
        <w:t xml:space="preserve">Túto zmluvu je možné meniť a dopĺňať len po vzájomnej dohode </w:t>
      </w:r>
      <w:r w:rsidRPr="001C233D">
        <w:t>z</w:t>
      </w:r>
      <w:r w:rsidR="00D17B37" w:rsidRPr="001C233D">
        <w:t xml:space="preserve">mluvných strán výlučne vo forme písomného dodatku k tejto </w:t>
      </w:r>
      <w:r w:rsidRPr="001C233D">
        <w:t>z</w:t>
      </w:r>
      <w:r w:rsidR="00D17B37" w:rsidRPr="001C233D">
        <w:t>mluve</w:t>
      </w:r>
      <w:r w:rsidR="006B469F">
        <w:t>;</w:t>
      </w:r>
      <w:r w:rsidR="00D17B37" w:rsidRPr="001C233D">
        <w:t xml:space="preserve"> inak sa žiadna zo </w:t>
      </w:r>
      <w:r w:rsidRPr="001C233D">
        <w:t>z</w:t>
      </w:r>
      <w:r w:rsidR="00D17B37" w:rsidRPr="001C233D">
        <w:t>mluvných strán nemôže dovolávať dodatku, resp.</w:t>
      </w:r>
      <w:r w:rsidRPr="001C233D">
        <w:t> </w:t>
      </w:r>
      <w:r w:rsidR="00D17B37" w:rsidRPr="001C233D">
        <w:t>zmeny zmluvne dohodnutých podmienok.</w:t>
      </w:r>
    </w:p>
    <w:p w14:paraId="35991F17" w14:textId="0CE9EFD7" w:rsidR="00D17B37" w:rsidRPr="001C233D" w:rsidRDefault="00C045AE" w:rsidP="00CC6B9D">
      <w:pPr>
        <w:pStyle w:val="Nadpis2"/>
      </w:pPr>
      <w:r w:rsidRPr="001C233D">
        <w:t>15.2</w:t>
      </w:r>
      <w:r w:rsidRPr="001C233D">
        <w:tab/>
        <w:t>Táto z</w:t>
      </w:r>
      <w:r w:rsidR="00D17B37" w:rsidRPr="001C233D">
        <w:t xml:space="preserve">mluva je právne záväzná aj pre prípadných právnych nástupcov </w:t>
      </w:r>
      <w:r w:rsidRPr="001C233D">
        <w:t>z</w:t>
      </w:r>
      <w:r w:rsidR="00D17B37" w:rsidRPr="001C233D">
        <w:t xml:space="preserve">mluvných strán. </w:t>
      </w:r>
    </w:p>
    <w:p w14:paraId="1EB1B3D6" w14:textId="41273833" w:rsidR="00D17B37" w:rsidRPr="001C233D" w:rsidRDefault="00C045AE" w:rsidP="00CC6B9D">
      <w:pPr>
        <w:pStyle w:val="Nadpis2"/>
      </w:pPr>
      <w:r w:rsidRPr="001C233D">
        <w:t>15.3</w:t>
      </w:r>
      <w:r w:rsidRPr="001C233D">
        <w:tab/>
      </w:r>
      <w:r w:rsidR="00D17B37" w:rsidRPr="001C233D">
        <w:t xml:space="preserve">Práva a povinnosti </w:t>
      </w:r>
      <w:r w:rsidRPr="001C233D">
        <w:t>z</w:t>
      </w:r>
      <w:r w:rsidR="00D17B37" w:rsidRPr="001C233D">
        <w:t>mluvných strán súvis</w:t>
      </w:r>
      <w:r w:rsidR="006B469F">
        <w:t>iace</w:t>
      </w:r>
      <w:r w:rsidR="00D17B37" w:rsidRPr="001C233D">
        <w:t xml:space="preserve"> so spracúvaním osobných údajov sa</w:t>
      </w:r>
      <w:r w:rsidR="00D411C2" w:rsidRPr="001C233D">
        <w:t> </w:t>
      </w:r>
      <w:r w:rsidR="00D17B37" w:rsidRPr="001C233D">
        <w:t xml:space="preserve">spravujú Nariadením, ak </w:t>
      </w:r>
      <w:r w:rsidRPr="001C233D">
        <w:t xml:space="preserve">to </w:t>
      </w:r>
      <w:r w:rsidR="00D17B37" w:rsidRPr="001C233D">
        <w:t>v</w:t>
      </w:r>
      <w:r w:rsidRPr="001C233D">
        <w:t> </w:t>
      </w:r>
      <w:r w:rsidR="00D17B37" w:rsidRPr="001C233D">
        <w:t xml:space="preserve">tejto </w:t>
      </w:r>
      <w:r w:rsidRPr="001C233D">
        <w:t>z</w:t>
      </w:r>
      <w:r w:rsidR="00D17B37" w:rsidRPr="001C233D">
        <w:t>mluve nie je upravené inak.</w:t>
      </w:r>
    </w:p>
    <w:p w14:paraId="7A4B6F18" w14:textId="69943478" w:rsidR="00D17B37" w:rsidRPr="001C233D" w:rsidRDefault="00C045AE" w:rsidP="00CC6B9D">
      <w:pPr>
        <w:pStyle w:val="Nadpis2"/>
      </w:pPr>
      <w:r w:rsidRPr="001C233D">
        <w:t>15.4</w:t>
      </w:r>
      <w:r w:rsidRPr="001C233D">
        <w:tab/>
      </w:r>
      <w:r w:rsidR="00D17B37" w:rsidRPr="001C233D">
        <w:t xml:space="preserve">Zmluvné strany sa dohodli, že všetky právne vzťahy výslovne neupravené touto </w:t>
      </w:r>
      <w:r w:rsidRPr="001C233D">
        <w:t>z</w:t>
      </w:r>
      <w:r w:rsidR="00D17B37" w:rsidRPr="001C233D">
        <w:t xml:space="preserve">mluvou </w:t>
      </w:r>
      <w:r w:rsidRPr="001C233D">
        <w:t>s</w:t>
      </w:r>
      <w:r w:rsidR="00D17B37" w:rsidRPr="001C233D">
        <w:t>a</w:t>
      </w:r>
      <w:r w:rsidRPr="001C233D">
        <w:t> </w:t>
      </w:r>
      <w:r w:rsidR="00D17B37" w:rsidRPr="001C233D">
        <w:t xml:space="preserve">riadia všeobecne záväznými právnymi predpismi platnými v Slovenskej republike. </w:t>
      </w:r>
    </w:p>
    <w:p w14:paraId="6DDD8F83" w14:textId="265915DC" w:rsidR="00D17B37" w:rsidRPr="001C233D" w:rsidRDefault="00C045AE" w:rsidP="00CC6B9D">
      <w:pPr>
        <w:pStyle w:val="Nadpis2"/>
      </w:pPr>
      <w:r w:rsidRPr="001C233D">
        <w:t>15.5</w:t>
      </w:r>
      <w:r w:rsidRPr="001C233D">
        <w:tab/>
      </w:r>
      <w:r w:rsidR="00D17B37" w:rsidRPr="001C233D">
        <w:t xml:space="preserve">Zmluvné strany sa dohodli, že pri každej zmene svojich identifikačných údajov alebo kontaktných osôb je každá </w:t>
      </w:r>
      <w:r w:rsidRPr="001C233D">
        <w:t>z</w:t>
      </w:r>
      <w:r w:rsidR="00D17B37" w:rsidRPr="001C233D">
        <w:t xml:space="preserve">mluvná strana </w:t>
      </w:r>
      <w:r w:rsidR="00D411C2" w:rsidRPr="001C233D">
        <w:t xml:space="preserve">povinná </w:t>
      </w:r>
      <w:r w:rsidR="00D17B37" w:rsidRPr="001C233D">
        <w:t xml:space="preserve">oznámiť druhej </w:t>
      </w:r>
      <w:r w:rsidRPr="001C233D">
        <w:t>z</w:t>
      </w:r>
      <w:r w:rsidR="00D17B37" w:rsidRPr="001C233D">
        <w:t>mluvnej strane túto zmenu bez zbytočného odkladu.</w:t>
      </w:r>
    </w:p>
    <w:p w14:paraId="549F1FA1" w14:textId="303092D6" w:rsidR="00D17B37" w:rsidRPr="001C233D" w:rsidRDefault="00C045AE" w:rsidP="00CC6B9D">
      <w:pPr>
        <w:pStyle w:val="Nadpis2"/>
      </w:pPr>
      <w:r w:rsidRPr="001C233D">
        <w:t>15.6</w:t>
      </w:r>
      <w:r w:rsidRPr="001C233D">
        <w:tab/>
      </w:r>
      <w:r w:rsidR="00D17B37" w:rsidRPr="001C233D">
        <w:t xml:space="preserve">Pokiaľ </w:t>
      </w:r>
      <w:r w:rsidRPr="001C233D">
        <w:t>z</w:t>
      </w:r>
      <w:r w:rsidR="00D17B37" w:rsidRPr="001C233D">
        <w:t>mluvné strany svojím konaním alebo opomenutím zmaria doručenie písomnosti a písomnosť pošta vráti ako nedoručenú, účinky doručenia nastávajú v deň, keď</w:t>
      </w:r>
      <w:r w:rsidR="00D411C2" w:rsidRPr="001C233D">
        <w:t> </w:t>
      </w:r>
      <w:r w:rsidR="00D17B37" w:rsidRPr="001C233D">
        <w:t>bude písomnosť</w:t>
      </w:r>
      <w:r w:rsidRPr="001C233D">
        <w:t xml:space="preserve"> </w:t>
      </w:r>
      <w:r w:rsidRPr="001C233D">
        <w:lastRenderedPageBreak/>
        <w:t>(</w:t>
      </w:r>
      <w:r w:rsidR="00D17B37" w:rsidRPr="001C233D">
        <w:t>zásielka</w:t>
      </w:r>
      <w:r w:rsidRPr="001C233D">
        <w:t>)</w:t>
      </w:r>
      <w:r w:rsidR="00D17B37" w:rsidRPr="001C233D">
        <w:t xml:space="preserve"> vrátená odosielateľovi. Účinky doručenia nastávajú aj vtedy, ak</w:t>
      </w:r>
      <w:r w:rsidR="00D411C2" w:rsidRPr="001C233D">
        <w:t> </w:t>
      </w:r>
      <w:r w:rsidR="00D17B37" w:rsidRPr="001C233D">
        <w:t>adresát</w:t>
      </w:r>
      <w:r w:rsidR="00B61C63">
        <w:t xml:space="preserve"> </w:t>
      </w:r>
      <w:r w:rsidR="00D17B37" w:rsidRPr="001C233D">
        <w:t>odmietne písomnosť</w:t>
      </w:r>
      <w:r w:rsidR="006B469F">
        <w:t xml:space="preserve"> </w:t>
      </w:r>
      <w:r w:rsidR="006B469F" w:rsidRPr="001C233D">
        <w:t>prevziať</w:t>
      </w:r>
      <w:r w:rsidR="00D17B37" w:rsidRPr="001C233D">
        <w:t>. V prípade doručovania oznámení</w:t>
      </w:r>
      <w:r w:rsidR="006B469F">
        <w:t xml:space="preserve"> </w:t>
      </w:r>
      <w:r w:rsidR="00D17B37" w:rsidRPr="001C233D">
        <w:t xml:space="preserve">emailovou </w:t>
      </w:r>
      <w:r w:rsidRPr="001C233D">
        <w:t>správou</w:t>
      </w:r>
      <w:r w:rsidR="00D17B37" w:rsidRPr="001C233D">
        <w:t xml:space="preserve"> v pracovný deň po 17:00 hod</w:t>
      </w:r>
      <w:r w:rsidRPr="001C233D">
        <w:t>.</w:t>
      </w:r>
      <w:r w:rsidR="00D17B37" w:rsidRPr="001C233D">
        <w:t xml:space="preserve"> alebo v deň pracovného pokoja</w:t>
      </w:r>
      <w:r w:rsidRPr="001C233D">
        <w:t xml:space="preserve"> </w:t>
      </w:r>
      <w:r w:rsidR="00D17B37" w:rsidRPr="001C233D">
        <w:t>sa</w:t>
      </w:r>
      <w:r w:rsidRPr="001C233D">
        <w:t> </w:t>
      </w:r>
      <w:r w:rsidR="00D17B37" w:rsidRPr="001C233D">
        <w:t>email</w:t>
      </w:r>
      <w:r w:rsidRPr="001C233D">
        <w:t xml:space="preserve">ová správa </w:t>
      </w:r>
      <w:r w:rsidR="00D17B37" w:rsidRPr="001C233D">
        <w:t>považuje za doručen</w:t>
      </w:r>
      <w:r w:rsidRPr="001C233D">
        <w:t>ú</w:t>
      </w:r>
      <w:r w:rsidR="00D17B37" w:rsidRPr="001C233D">
        <w:t xml:space="preserve"> o 09:00 hod</w:t>
      </w:r>
      <w:r w:rsidRPr="001C233D">
        <w:t>.</w:t>
      </w:r>
      <w:r w:rsidR="00D17B37" w:rsidRPr="001C233D">
        <w:t xml:space="preserve"> na</w:t>
      </w:r>
      <w:r w:rsidR="006B469F">
        <w:t>jbližšieho</w:t>
      </w:r>
      <w:r w:rsidR="00D17B37" w:rsidRPr="001C233D">
        <w:t xml:space="preserve"> pracovn</w:t>
      </w:r>
      <w:r w:rsidRPr="001C233D">
        <w:t>ého</w:t>
      </w:r>
      <w:r w:rsidR="00D17B37" w:rsidRPr="001C233D">
        <w:t xml:space="preserve"> dň</w:t>
      </w:r>
      <w:r w:rsidRPr="001C233D">
        <w:t>a</w:t>
      </w:r>
      <w:r w:rsidR="00D17B37" w:rsidRPr="001C233D">
        <w:t>. Na účely doručenia podľa predchádzajúcej vety sa aplikuje miestny čas príjemcu email</w:t>
      </w:r>
      <w:r w:rsidRPr="001C233D">
        <w:t>ovej správy</w:t>
      </w:r>
      <w:r w:rsidR="00D17B37" w:rsidRPr="001C233D">
        <w:t>.</w:t>
      </w:r>
    </w:p>
    <w:p w14:paraId="7EF84262" w14:textId="7C1CFAFE" w:rsidR="00D17B37" w:rsidRPr="001C233D" w:rsidRDefault="00C045AE" w:rsidP="00CC6B9D">
      <w:pPr>
        <w:pStyle w:val="Nadpis2"/>
        <w:rPr>
          <w:u w:val="single"/>
        </w:rPr>
      </w:pPr>
      <w:r w:rsidRPr="001C233D">
        <w:t>15.7</w:t>
      </w:r>
      <w:r w:rsidRPr="001C233D">
        <w:tab/>
      </w:r>
      <w:r w:rsidR="00D17B37" w:rsidRPr="001C233D">
        <w:t>Zmluvné strany sa dohodli, že kontaktn</w:t>
      </w:r>
      <w:r w:rsidR="00D411C2" w:rsidRPr="001C233D">
        <w:t xml:space="preserve">ou osobou </w:t>
      </w:r>
      <w:r w:rsidRPr="001C233D">
        <w:t>p</w:t>
      </w:r>
      <w:r w:rsidR="00D411C2" w:rsidRPr="001C233D">
        <w:t xml:space="preserve">revádzkovateľa </w:t>
      </w:r>
      <w:r w:rsidR="00D17B37" w:rsidRPr="001C233D">
        <w:t xml:space="preserve">na účely tejto </w:t>
      </w:r>
      <w:r w:rsidRPr="001C233D">
        <w:t>z</w:t>
      </w:r>
      <w:r w:rsidR="00D17B37" w:rsidRPr="001C233D">
        <w:t xml:space="preserve">mluvy </w:t>
      </w:r>
      <w:r w:rsidR="00D411C2" w:rsidRPr="001C233D">
        <w:t>je</w:t>
      </w:r>
      <w:r w:rsidR="00D17B37" w:rsidRPr="001C233D">
        <w:t xml:space="preserve">: </w:t>
      </w:r>
    </w:p>
    <w:p w14:paraId="65749735" w14:textId="77777777" w:rsidR="007C3108" w:rsidRPr="00791A48" w:rsidRDefault="007C3108" w:rsidP="00596A0D">
      <w:pPr>
        <w:pStyle w:val="Bezriadkovania"/>
        <w:ind w:left="568"/>
      </w:pPr>
      <w:r>
        <w:t>Titul, m</w:t>
      </w:r>
      <w:r w:rsidRPr="00791A48">
        <w:t>eno, priezvisko:</w:t>
      </w:r>
      <w:r w:rsidRPr="00791A48">
        <w:tab/>
      </w:r>
      <w:r>
        <w:tab/>
      </w:r>
      <w:r w:rsidRPr="00791A48">
        <w:t>[</w:t>
      </w:r>
      <w:r w:rsidRPr="00791A48">
        <w:rPr>
          <w:highlight w:val="yellow"/>
        </w:rPr>
        <w:t>doplniť</w:t>
      </w:r>
      <w:r w:rsidRPr="00791A48">
        <w:t>]</w:t>
      </w:r>
    </w:p>
    <w:p w14:paraId="5636F122" w14:textId="77777777" w:rsidR="007C3108" w:rsidRPr="00791A48" w:rsidRDefault="007C3108" w:rsidP="00596A0D">
      <w:pPr>
        <w:pStyle w:val="Bezriadkovania"/>
        <w:ind w:left="568"/>
      </w:pPr>
      <w:r w:rsidRPr="00791A48">
        <w:t>Telefón</w:t>
      </w:r>
      <w:r>
        <w:t>ne číslo</w:t>
      </w:r>
      <w:r w:rsidRPr="00791A48">
        <w:t xml:space="preserve">: </w:t>
      </w:r>
      <w:r w:rsidRPr="00791A48">
        <w:tab/>
      </w:r>
      <w:r w:rsidRPr="00791A48">
        <w:tab/>
      </w:r>
      <w:r w:rsidRPr="00791A48">
        <w:tab/>
      </w:r>
      <w:r w:rsidRPr="00791A48">
        <w:tab/>
        <w:t>[</w:t>
      </w:r>
      <w:r w:rsidRPr="00791A48">
        <w:rPr>
          <w:highlight w:val="yellow"/>
        </w:rPr>
        <w:t>doplniť</w:t>
      </w:r>
      <w:r w:rsidRPr="00791A48">
        <w:t>]</w:t>
      </w:r>
    </w:p>
    <w:p w14:paraId="14CD9692" w14:textId="77777777" w:rsidR="007C3108" w:rsidRPr="00791A48" w:rsidRDefault="007C3108" w:rsidP="00596A0D">
      <w:pPr>
        <w:pStyle w:val="Bezriadkovania"/>
        <w:ind w:left="568"/>
      </w:pPr>
      <w:r w:rsidRPr="00791A48">
        <w:t>E-mail</w:t>
      </w:r>
      <w:r>
        <w:t>ová adresa</w:t>
      </w:r>
      <w:r w:rsidRPr="00791A48">
        <w:t>:</w:t>
      </w:r>
      <w:r w:rsidRPr="00791A48">
        <w:tab/>
      </w:r>
      <w:r w:rsidRPr="00791A48">
        <w:tab/>
      </w:r>
      <w:r w:rsidRPr="00791A48">
        <w:tab/>
        <w:t>[</w:t>
      </w:r>
      <w:r w:rsidRPr="00791A48">
        <w:rPr>
          <w:highlight w:val="yellow"/>
        </w:rPr>
        <w:t>doplniť</w:t>
      </w:r>
      <w:r w:rsidRPr="00791A48">
        <w:t>]</w:t>
      </w:r>
    </w:p>
    <w:p w14:paraId="675B9942" w14:textId="16DB325F" w:rsidR="00D411C2" w:rsidRPr="001C233D" w:rsidRDefault="00C045AE" w:rsidP="00CC6B9D">
      <w:pPr>
        <w:pStyle w:val="Nadpis2"/>
        <w:rPr>
          <w:u w:val="single"/>
        </w:rPr>
      </w:pPr>
      <w:r w:rsidRPr="001C233D">
        <w:t>15.8</w:t>
      </w:r>
      <w:r w:rsidRPr="001C233D">
        <w:tab/>
      </w:r>
      <w:r w:rsidR="00D411C2" w:rsidRPr="001C233D">
        <w:t xml:space="preserve">Zmluvné strany sa dohodli, že kontaktnou osobou </w:t>
      </w:r>
      <w:r w:rsidR="006B469F">
        <w:t>s</w:t>
      </w:r>
      <w:r w:rsidR="00D411C2" w:rsidRPr="001C233D">
        <w:t xml:space="preserve">prostredkovateľa na účely tejto </w:t>
      </w:r>
      <w:r w:rsidR="006B469F">
        <w:t>z</w:t>
      </w:r>
      <w:r w:rsidR="00D411C2" w:rsidRPr="001C233D">
        <w:t xml:space="preserve">mluvy je: </w:t>
      </w:r>
    </w:p>
    <w:p w14:paraId="5192DE58" w14:textId="5B2093F5" w:rsidR="006F41AD" w:rsidRPr="00791A48" w:rsidRDefault="006F41AD" w:rsidP="006F41AD">
      <w:pPr>
        <w:pStyle w:val="Bezriadkovania"/>
        <w:ind w:left="568"/>
      </w:pPr>
      <w:r>
        <w:t>Titul, m</w:t>
      </w:r>
      <w:r w:rsidRPr="00791A48">
        <w:t>eno, priezvisko:</w:t>
      </w:r>
      <w:r w:rsidRPr="00791A48">
        <w:tab/>
      </w:r>
      <w:r>
        <w:tab/>
      </w:r>
      <w:r w:rsidR="00C636BB">
        <w:t>.</w:t>
      </w:r>
    </w:p>
    <w:p w14:paraId="0A68B5A8" w14:textId="6CED45C0" w:rsidR="006F41AD" w:rsidRPr="00791A48" w:rsidRDefault="006F41AD" w:rsidP="006F41AD">
      <w:pPr>
        <w:pStyle w:val="Bezriadkovania"/>
        <w:ind w:left="1704" w:hanging="1136"/>
      </w:pPr>
      <w:r w:rsidRPr="00791A48">
        <w:t xml:space="preserve">Funkcia: </w:t>
      </w:r>
      <w:r w:rsidRPr="00791A48">
        <w:tab/>
      </w:r>
      <w:r>
        <w:tab/>
      </w:r>
      <w:r>
        <w:tab/>
      </w:r>
      <w:r>
        <w:tab/>
      </w:r>
      <w:r>
        <w:tab/>
      </w:r>
      <w:r>
        <w:tab/>
      </w:r>
      <w:r w:rsidR="00C636BB">
        <w:t>.</w:t>
      </w:r>
    </w:p>
    <w:p w14:paraId="6E0D9FC8" w14:textId="5442E9FD" w:rsidR="006F41AD" w:rsidRPr="00791A48" w:rsidRDefault="006F41AD" w:rsidP="006F41AD">
      <w:pPr>
        <w:pStyle w:val="Bezriadkovania"/>
        <w:ind w:left="568"/>
      </w:pPr>
      <w:r w:rsidRPr="00791A48">
        <w:t xml:space="preserve">Kontaktná adresa: </w:t>
      </w:r>
      <w:r w:rsidRPr="00791A48">
        <w:tab/>
      </w:r>
      <w:r>
        <w:tab/>
      </w:r>
      <w:r>
        <w:tab/>
      </w:r>
      <w:r w:rsidR="00C636BB">
        <w:rPr>
          <w:rFonts w:cs="Arial"/>
        </w:rPr>
        <w:t>.</w:t>
      </w:r>
    </w:p>
    <w:p w14:paraId="1BB7ACE0" w14:textId="5106BEF1" w:rsidR="006F41AD" w:rsidRPr="00791A48" w:rsidRDefault="006F41AD" w:rsidP="006F41AD">
      <w:pPr>
        <w:pStyle w:val="Bezriadkovania"/>
        <w:ind w:left="568"/>
      </w:pPr>
      <w:r w:rsidRPr="00791A48">
        <w:t>Telefón</w:t>
      </w:r>
      <w:r>
        <w:t>ne číslo</w:t>
      </w:r>
      <w:r w:rsidRPr="00791A48">
        <w:t xml:space="preserve">: </w:t>
      </w:r>
      <w:r w:rsidRPr="00791A48">
        <w:tab/>
      </w:r>
      <w:r w:rsidRPr="00791A48">
        <w:tab/>
      </w:r>
      <w:r w:rsidRPr="00791A48">
        <w:tab/>
      </w:r>
      <w:r w:rsidRPr="00791A48">
        <w:tab/>
      </w:r>
      <w:r w:rsidR="00C636BB">
        <w:rPr>
          <w:rFonts w:cs="Arial"/>
        </w:rPr>
        <w:t>.</w:t>
      </w:r>
    </w:p>
    <w:p w14:paraId="706FD288" w14:textId="3F8DE36F" w:rsidR="006F41AD" w:rsidRPr="00DE197F" w:rsidRDefault="006F41AD" w:rsidP="006F41AD">
      <w:pPr>
        <w:pStyle w:val="Bezriadkovania"/>
        <w:ind w:left="568"/>
        <w:rPr>
          <w:lang w:val="en-US"/>
        </w:rPr>
      </w:pPr>
      <w:r w:rsidRPr="00791A48">
        <w:t>E-mail</w:t>
      </w:r>
      <w:r>
        <w:t>ová adresa</w:t>
      </w:r>
      <w:r w:rsidRPr="00791A48">
        <w:t>:</w:t>
      </w:r>
      <w:r w:rsidRPr="00791A48">
        <w:tab/>
      </w:r>
      <w:r w:rsidRPr="00791A48">
        <w:tab/>
      </w:r>
      <w:r w:rsidRPr="00791A48">
        <w:tab/>
      </w:r>
      <w:r w:rsidR="00C636BB">
        <w:t>.</w:t>
      </w:r>
    </w:p>
    <w:p w14:paraId="6308D646" w14:textId="4A2FCCC4" w:rsidR="00D17B37" w:rsidRPr="001C233D" w:rsidRDefault="00C045AE" w:rsidP="007C3108">
      <w:pPr>
        <w:pStyle w:val="Nadpis2"/>
      </w:pPr>
      <w:r w:rsidRPr="001C233D">
        <w:t>15.9</w:t>
      </w:r>
      <w:r w:rsidRPr="001C233D">
        <w:tab/>
      </w:r>
      <w:r w:rsidR="00D17B37" w:rsidRPr="001C233D">
        <w:t xml:space="preserve">Zmluvné strany vyhlasujú, </w:t>
      </w:r>
      <w:r w:rsidR="006B469F">
        <w:t xml:space="preserve">túto zmluvu uzavreli </w:t>
      </w:r>
      <w:r w:rsidR="006B469F" w:rsidRPr="001C233D">
        <w:t>slobodne, vážne, určite, zrozumiteľne, nie v tiesni, ani</w:t>
      </w:r>
      <w:r w:rsidR="006B469F">
        <w:t> </w:t>
      </w:r>
      <w:r w:rsidR="006B469F" w:rsidRPr="001C233D">
        <w:t>nie za nápadne nevýhodných podmienok</w:t>
      </w:r>
      <w:r w:rsidR="006B469F">
        <w:t xml:space="preserve">. Zmluvné strany </w:t>
      </w:r>
      <w:r w:rsidR="00D17B37" w:rsidRPr="001C233D">
        <w:t xml:space="preserve">si túto </w:t>
      </w:r>
      <w:r w:rsidRPr="001C233D">
        <w:t>z</w:t>
      </w:r>
      <w:r w:rsidR="00D17B37" w:rsidRPr="001C233D">
        <w:t>mluvu pred jej podp</w:t>
      </w:r>
      <w:r w:rsidR="006B469F">
        <w:t>ísaním</w:t>
      </w:r>
      <w:r w:rsidR="00D17B37" w:rsidRPr="001C233D">
        <w:t xml:space="preserve"> prečítali, jej</w:t>
      </w:r>
      <w:r w:rsidR="006B469F">
        <w:t> </w:t>
      </w:r>
      <w:r w:rsidR="00D17B37" w:rsidRPr="001C233D">
        <w:t>obsahu porozumeli a</w:t>
      </w:r>
      <w:r w:rsidRPr="001C233D">
        <w:t> </w:t>
      </w:r>
      <w:r w:rsidR="00D17B37" w:rsidRPr="001C233D">
        <w:t>na</w:t>
      </w:r>
      <w:r w:rsidRPr="001C233D">
        <w:t> </w:t>
      </w:r>
      <w:r w:rsidR="00D17B37" w:rsidRPr="001C233D">
        <w:t xml:space="preserve">znak súhlasu s jej obsahom ju </w:t>
      </w:r>
      <w:r w:rsidR="00F96C88" w:rsidRPr="001C233D">
        <w:t>podpísali.</w:t>
      </w:r>
    </w:p>
    <w:p w14:paraId="60ADED15" w14:textId="529C6DB9" w:rsidR="00D17B37" w:rsidRPr="001C233D" w:rsidRDefault="00C045AE" w:rsidP="007C3108">
      <w:pPr>
        <w:pStyle w:val="Nadpis2"/>
      </w:pPr>
      <w:r w:rsidRPr="001C233D">
        <w:t>15.10</w:t>
      </w:r>
      <w:r w:rsidRPr="001C233D">
        <w:tab/>
      </w:r>
      <w:r w:rsidR="00596A0D">
        <w:t xml:space="preserve"> </w:t>
      </w:r>
      <w:r w:rsidR="00D17B37" w:rsidRPr="001C233D">
        <w:t xml:space="preserve">Táto zmluva je vyhotovená v dvoch rovnopisoch, z ktorých každá </w:t>
      </w:r>
      <w:r w:rsidRPr="001C233D">
        <w:t>z</w:t>
      </w:r>
      <w:r w:rsidR="00D17B37" w:rsidRPr="001C233D">
        <w:t>mluvná strana</w:t>
      </w:r>
      <w:r w:rsidR="006B469F">
        <w:t xml:space="preserve"> </w:t>
      </w:r>
      <w:proofErr w:type="spellStart"/>
      <w:r w:rsidR="006B469F" w:rsidRPr="001C233D">
        <w:t>obdrží</w:t>
      </w:r>
      <w:proofErr w:type="spellEnd"/>
      <w:r w:rsidR="006B469F" w:rsidRPr="006B469F">
        <w:t xml:space="preserve"> </w:t>
      </w:r>
      <w:r w:rsidR="006B469F" w:rsidRPr="001C233D">
        <w:t>jeden</w:t>
      </w:r>
      <w:r w:rsidR="00D17B37" w:rsidRPr="001C233D">
        <w:t>.</w:t>
      </w:r>
    </w:p>
    <w:p w14:paraId="76CE7D0B" w14:textId="29AC6842" w:rsidR="00D17B37" w:rsidRPr="001C233D" w:rsidRDefault="00C045AE" w:rsidP="007C3108">
      <w:pPr>
        <w:pStyle w:val="Nadpis2"/>
      </w:pPr>
      <w:r w:rsidRPr="001C233D">
        <w:t>15.11</w:t>
      </w:r>
      <w:r w:rsidRPr="001C233D">
        <w:tab/>
      </w:r>
      <w:r w:rsidR="00596A0D">
        <w:t xml:space="preserve"> </w:t>
      </w:r>
      <w:r w:rsidRPr="001C233D">
        <w:t>Táto z</w:t>
      </w:r>
      <w:r w:rsidR="00D17B37" w:rsidRPr="001C233D">
        <w:t>mluva nadobúda platnosť a účinnosť dňom jej podpísania ob</w:t>
      </w:r>
      <w:r w:rsidRPr="001C233D">
        <w:t>oma</w:t>
      </w:r>
      <w:r w:rsidR="00D17B37" w:rsidRPr="001C233D">
        <w:t xml:space="preserve"> </w:t>
      </w:r>
      <w:r w:rsidRPr="001C233D">
        <w:t>z</w:t>
      </w:r>
      <w:r w:rsidR="00D17B37" w:rsidRPr="001C233D">
        <w:t xml:space="preserve">mluvnými stranami. </w:t>
      </w:r>
    </w:p>
    <w:p w14:paraId="72DAF5EC" w14:textId="3EDE8DE8" w:rsidR="00B97EA3" w:rsidRDefault="00C045AE" w:rsidP="007C3108">
      <w:pPr>
        <w:pStyle w:val="Nadpis2"/>
      </w:pPr>
      <w:r w:rsidRPr="001C233D">
        <w:t>15.12</w:t>
      </w:r>
      <w:r w:rsidRPr="001C233D">
        <w:tab/>
      </w:r>
      <w:r w:rsidR="00596A0D">
        <w:t xml:space="preserve">  </w:t>
      </w:r>
      <w:r w:rsidR="00B97EA3" w:rsidRPr="001C233D">
        <w:t xml:space="preserve">Neoddeliteľnou súčasťou tejto </w:t>
      </w:r>
      <w:r w:rsidR="00974EC4">
        <w:t>z</w:t>
      </w:r>
      <w:r w:rsidR="00B97EA3" w:rsidRPr="001C233D">
        <w:t>mluvy sú</w:t>
      </w:r>
      <w:r w:rsidR="00974EC4">
        <w:t xml:space="preserve"> nasledujúce p</w:t>
      </w:r>
      <w:r w:rsidR="00B97EA3" w:rsidRPr="001C233D">
        <w:t>rílohy:</w:t>
      </w:r>
    </w:p>
    <w:p w14:paraId="415F6314" w14:textId="329DCDBD" w:rsidR="00B97EA3" w:rsidRPr="001C233D" w:rsidRDefault="00B97EA3" w:rsidP="002255FF">
      <w:pPr>
        <w:pStyle w:val="Nadpis2"/>
        <w:ind w:left="709"/>
      </w:pPr>
      <w:r w:rsidRPr="001C233D">
        <w:t>Príloha A:</w:t>
      </w:r>
      <w:r w:rsidR="00C045AE" w:rsidRPr="001C233D">
        <w:tab/>
      </w:r>
      <w:r w:rsidR="001C1203" w:rsidRPr="001C1203">
        <w:t>Podmienky spracúvania osobných údajov</w:t>
      </w:r>
    </w:p>
    <w:p w14:paraId="72ADC0DC" w14:textId="5727C225" w:rsidR="00B97EA3" w:rsidRPr="001C233D" w:rsidRDefault="00B97EA3" w:rsidP="002255FF">
      <w:pPr>
        <w:pStyle w:val="Nadpis2"/>
        <w:ind w:left="709"/>
      </w:pPr>
      <w:r w:rsidRPr="001C233D">
        <w:t xml:space="preserve">Príloha B: </w:t>
      </w:r>
      <w:r w:rsidR="00C045AE" w:rsidRPr="001C233D">
        <w:tab/>
      </w:r>
      <w:r w:rsidR="004A6BF0" w:rsidRPr="001C233D">
        <w:t xml:space="preserve">Vzor </w:t>
      </w:r>
      <w:r w:rsidR="00C045AE" w:rsidRPr="001C233D">
        <w:t>o</w:t>
      </w:r>
      <w:r w:rsidR="004A6BF0" w:rsidRPr="001C233D">
        <w:t>hlásenia porušenia zabezpečenia osobných údajov</w:t>
      </w:r>
    </w:p>
    <w:p w14:paraId="08DE719D" w14:textId="45E057DE" w:rsidR="00B97EA3" w:rsidRDefault="00B97EA3" w:rsidP="00416833"/>
    <w:p w14:paraId="61BC16A5" w14:textId="004E385E" w:rsidR="003E534F" w:rsidRPr="00416833" w:rsidRDefault="00F96C88" w:rsidP="00416833">
      <w:r w:rsidRPr="00416833">
        <w:t xml:space="preserve">Za </w:t>
      </w:r>
      <w:r w:rsidR="003E534F" w:rsidRPr="00416833">
        <w:t>Prevádzkovateľ</w:t>
      </w:r>
      <w:r w:rsidRPr="00416833">
        <w:t>a</w:t>
      </w:r>
      <w:r w:rsidR="003E534F" w:rsidRPr="00416833">
        <w:t>:</w:t>
      </w:r>
      <w:r w:rsidR="003E534F" w:rsidRPr="00416833">
        <w:tab/>
      </w:r>
      <w:r w:rsidR="003E534F" w:rsidRPr="00416833">
        <w:tab/>
      </w:r>
      <w:r w:rsidR="003E534F" w:rsidRPr="00416833">
        <w:tab/>
      </w:r>
      <w:r w:rsidR="003E534F" w:rsidRPr="00416833">
        <w:tab/>
      </w:r>
      <w:r w:rsidR="003E534F" w:rsidRPr="00416833">
        <w:tab/>
      </w:r>
      <w:r w:rsidR="006B469F" w:rsidRPr="00416833">
        <w:tab/>
      </w:r>
      <w:r w:rsidR="006B469F" w:rsidRPr="00416833">
        <w:tab/>
      </w:r>
      <w:r w:rsidR="006B469F" w:rsidRPr="00416833">
        <w:tab/>
      </w:r>
      <w:r w:rsidR="006B469F" w:rsidRPr="00416833">
        <w:tab/>
      </w:r>
      <w:r w:rsidR="006B469F" w:rsidRPr="00416833">
        <w:tab/>
      </w:r>
      <w:r w:rsidR="006B469F" w:rsidRPr="00416833">
        <w:tab/>
      </w:r>
      <w:r w:rsidRPr="00416833">
        <w:t xml:space="preserve">Za </w:t>
      </w:r>
      <w:r w:rsidR="003E534F" w:rsidRPr="00416833">
        <w:t>Sprostredkovateľ</w:t>
      </w:r>
      <w:r w:rsidRPr="00416833">
        <w:t>a</w:t>
      </w:r>
      <w:r w:rsidR="003E534F" w:rsidRPr="00416833">
        <w:t>:</w:t>
      </w:r>
    </w:p>
    <w:p w14:paraId="7B321327" w14:textId="77777777" w:rsidR="00AE2B0D" w:rsidRPr="001C233D" w:rsidRDefault="00AE2B0D" w:rsidP="00416833"/>
    <w:p w14:paraId="07BDABC9" w14:textId="7148E533" w:rsidR="003E534F" w:rsidRPr="001C233D" w:rsidRDefault="003E534F" w:rsidP="00416833">
      <w:r w:rsidRPr="001C233D">
        <w:t>V</w:t>
      </w:r>
      <w:r w:rsidR="00A126BC" w:rsidRPr="001C233D">
        <w:t xml:space="preserve"> </w:t>
      </w:r>
      <w:r w:rsidR="00F96C88" w:rsidRPr="001C233D">
        <w:t>Bratislave</w:t>
      </w:r>
      <w:r w:rsidRPr="001C233D">
        <w:t>, dňa</w:t>
      </w:r>
      <w:r w:rsidR="00416833">
        <w:t xml:space="preserve"> ...................</w:t>
      </w:r>
      <w:r w:rsidR="00416833">
        <w:tab/>
      </w:r>
      <w:r w:rsidRPr="001C233D">
        <w:tab/>
      </w:r>
      <w:r w:rsidRPr="001C233D">
        <w:tab/>
      </w:r>
      <w:r w:rsidRPr="001C233D">
        <w:tab/>
      </w:r>
      <w:r w:rsidR="006B469F">
        <w:tab/>
      </w:r>
      <w:r w:rsidR="006B469F">
        <w:tab/>
      </w:r>
      <w:r w:rsidR="006B469F">
        <w:tab/>
      </w:r>
      <w:r w:rsidR="006B469F">
        <w:tab/>
      </w:r>
      <w:r w:rsidR="00416833">
        <w:t>V</w:t>
      </w:r>
      <w:r w:rsidR="00416833">
        <w:tab/>
      </w:r>
      <w:r w:rsidR="00053A38">
        <w:t>Bratislave</w:t>
      </w:r>
      <w:r w:rsidRPr="001C233D">
        <w:t>, dňa</w:t>
      </w:r>
      <w:r w:rsidR="006E0B0A" w:rsidRPr="001C233D">
        <w:t>....................</w:t>
      </w:r>
    </w:p>
    <w:p w14:paraId="74C91CE5" w14:textId="77777777" w:rsidR="0017543B" w:rsidRDefault="0017543B" w:rsidP="00416833"/>
    <w:p w14:paraId="65F8644E" w14:textId="77777777" w:rsidR="00B6365D" w:rsidRDefault="00B6365D" w:rsidP="00416833"/>
    <w:p w14:paraId="2B0E3411" w14:textId="77777777" w:rsidR="00B6365D" w:rsidRDefault="00B6365D" w:rsidP="00416833"/>
    <w:p w14:paraId="534DAEB0" w14:textId="6472DA5D" w:rsidR="004D3066" w:rsidRPr="00C636BB" w:rsidRDefault="00F96C88" w:rsidP="00C636BB">
      <w:pPr>
        <w:spacing w:line="240" w:lineRule="auto"/>
        <w:rPr>
          <w:rFonts w:ascii="Times New Roman" w:hAnsi="Times New Roman" w:cs="Times New Roman"/>
        </w:rPr>
      </w:pPr>
      <w:r w:rsidRPr="001C233D">
        <w:rPr>
          <w:rFonts w:ascii="Times New Roman" w:hAnsi="Times New Roman" w:cs="Times New Roman"/>
        </w:rPr>
        <w:t>...................................</w:t>
      </w:r>
      <w:r w:rsidR="00416833">
        <w:rPr>
          <w:rFonts w:ascii="Times New Roman" w:hAnsi="Times New Roman" w:cs="Times New Roman"/>
        </w:rPr>
        <w:t>............</w:t>
      </w:r>
      <w:r w:rsidR="00416833">
        <w:rPr>
          <w:rFonts w:ascii="Times New Roman" w:hAnsi="Times New Roman" w:cs="Times New Roman"/>
        </w:rPr>
        <w:tab/>
      </w:r>
      <w:r w:rsidR="00416833">
        <w:rPr>
          <w:rFonts w:ascii="Times New Roman" w:hAnsi="Times New Roman" w:cs="Times New Roman"/>
        </w:rPr>
        <w:tab/>
      </w:r>
      <w:r w:rsidR="00416833">
        <w:rPr>
          <w:rFonts w:ascii="Times New Roman" w:hAnsi="Times New Roman" w:cs="Times New Roman"/>
        </w:rPr>
        <w:tab/>
      </w:r>
      <w:r w:rsidR="00416833">
        <w:rPr>
          <w:rFonts w:ascii="Times New Roman" w:hAnsi="Times New Roman" w:cs="Times New Roman"/>
        </w:rPr>
        <w:tab/>
      </w:r>
      <w:r w:rsidR="00416833">
        <w:rPr>
          <w:rFonts w:ascii="Times New Roman" w:hAnsi="Times New Roman" w:cs="Times New Roman"/>
        </w:rPr>
        <w:tab/>
      </w:r>
      <w:r w:rsidR="00416833">
        <w:rPr>
          <w:rFonts w:ascii="Times New Roman" w:hAnsi="Times New Roman" w:cs="Times New Roman"/>
        </w:rPr>
        <w:tab/>
      </w:r>
      <w:r w:rsidRPr="001C233D">
        <w:rPr>
          <w:rFonts w:ascii="Times New Roman" w:hAnsi="Times New Roman" w:cs="Times New Roman"/>
        </w:rPr>
        <w:tab/>
      </w:r>
      <w:r w:rsidRPr="001C233D">
        <w:rPr>
          <w:rFonts w:ascii="Times New Roman" w:hAnsi="Times New Roman" w:cs="Times New Roman"/>
        </w:rPr>
        <w:tab/>
      </w:r>
      <w:r w:rsidR="00416833">
        <w:rPr>
          <w:rFonts w:ascii="Times New Roman" w:hAnsi="Times New Roman" w:cs="Times New Roman"/>
        </w:rPr>
        <w:tab/>
      </w:r>
      <w:r w:rsidR="00416833" w:rsidRPr="001C233D">
        <w:rPr>
          <w:rFonts w:ascii="Times New Roman" w:hAnsi="Times New Roman" w:cs="Times New Roman"/>
        </w:rPr>
        <w:t>...................................</w:t>
      </w:r>
      <w:r w:rsidR="00416833">
        <w:rPr>
          <w:rFonts w:ascii="Times New Roman" w:hAnsi="Times New Roman" w:cs="Times New Roman"/>
        </w:rPr>
        <w:t>............</w:t>
      </w:r>
    </w:p>
    <w:p w14:paraId="674463F3" w14:textId="622EDEF1" w:rsidR="004D3066" w:rsidRDefault="004D3066" w:rsidP="00B4497B">
      <w:pPr>
        <w:rPr>
          <w:rFonts w:ascii="Times New Roman" w:eastAsia="Times New Roman" w:hAnsi="Times New Roman" w:cs="Times New Roman"/>
          <w:b/>
          <w:vanish/>
          <w:color w:val="000000"/>
          <w:lang w:eastAsia="de-DE"/>
        </w:rPr>
      </w:pPr>
    </w:p>
    <w:p w14:paraId="3B2BAC3A" w14:textId="408F1CE3" w:rsidR="004D3066" w:rsidRDefault="004D3066" w:rsidP="00B4497B">
      <w:pPr>
        <w:rPr>
          <w:rFonts w:ascii="Times New Roman" w:eastAsia="Times New Roman" w:hAnsi="Times New Roman" w:cs="Times New Roman"/>
          <w:b/>
          <w:vanish/>
          <w:color w:val="000000"/>
          <w:lang w:eastAsia="de-DE"/>
        </w:rPr>
      </w:pPr>
    </w:p>
    <w:p w14:paraId="372768FF" w14:textId="320D3DFB" w:rsidR="004D3066" w:rsidRDefault="004D3066" w:rsidP="00B4497B">
      <w:pPr>
        <w:rPr>
          <w:rFonts w:ascii="Times New Roman" w:hAnsi="Times New Roman" w:cs="Times New Roman"/>
        </w:rPr>
      </w:pPr>
    </w:p>
    <w:p w14:paraId="410F966F" w14:textId="0B2DEA13" w:rsidR="00C636BB" w:rsidRDefault="00C636BB" w:rsidP="00B4497B">
      <w:pPr>
        <w:rPr>
          <w:rFonts w:ascii="Times New Roman" w:hAnsi="Times New Roman" w:cs="Times New Roman"/>
        </w:rPr>
      </w:pPr>
    </w:p>
    <w:p w14:paraId="7B798CCD" w14:textId="2991EE6B" w:rsidR="00C636BB" w:rsidRDefault="00C636BB" w:rsidP="00B4497B">
      <w:pPr>
        <w:rPr>
          <w:rFonts w:ascii="Times New Roman" w:hAnsi="Times New Roman" w:cs="Times New Roman"/>
        </w:rPr>
      </w:pPr>
    </w:p>
    <w:p w14:paraId="5E745843" w14:textId="45DF4937" w:rsidR="00C636BB" w:rsidRDefault="00C636BB" w:rsidP="00B4497B">
      <w:pPr>
        <w:rPr>
          <w:rFonts w:ascii="Times New Roman" w:hAnsi="Times New Roman" w:cs="Times New Roman"/>
        </w:rPr>
      </w:pPr>
    </w:p>
    <w:p w14:paraId="2208A211" w14:textId="5415403C" w:rsidR="00C636BB" w:rsidRDefault="00C636BB" w:rsidP="00B4497B">
      <w:pPr>
        <w:rPr>
          <w:rFonts w:ascii="Times New Roman" w:hAnsi="Times New Roman" w:cs="Times New Roman"/>
        </w:rPr>
      </w:pPr>
    </w:p>
    <w:p w14:paraId="4E4E1D2E" w14:textId="165CE210" w:rsidR="00C636BB" w:rsidRDefault="00C636BB" w:rsidP="00B4497B">
      <w:pPr>
        <w:rPr>
          <w:rFonts w:ascii="Times New Roman" w:hAnsi="Times New Roman" w:cs="Times New Roman"/>
        </w:rPr>
      </w:pPr>
    </w:p>
    <w:p w14:paraId="0459328B" w14:textId="712F597D" w:rsidR="00C636BB" w:rsidRDefault="00C636BB" w:rsidP="00B4497B">
      <w:pPr>
        <w:rPr>
          <w:rFonts w:ascii="Times New Roman" w:hAnsi="Times New Roman" w:cs="Times New Roman"/>
        </w:rPr>
      </w:pPr>
    </w:p>
    <w:p w14:paraId="40890154" w14:textId="617FDB04" w:rsidR="00C636BB" w:rsidRDefault="00C636BB" w:rsidP="00B4497B">
      <w:pPr>
        <w:rPr>
          <w:rFonts w:ascii="Times New Roman" w:hAnsi="Times New Roman" w:cs="Times New Roman"/>
        </w:rPr>
      </w:pPr>
    </w:p>
    <w:p w14:paraId="010202BF" w14:textId="7A5C0325" w:rsidR="00C636BB" w:rsidRDefault="00C636BB" w:rsidP="00B4497B">
      <w:pPr>
        <w:rPr>
          <w:rFonts w:ascii="Times New Roman" w:hAnsi="Times New Roman" w:cs="Times New Roman"/>
        </w:rPr>
      </w:pPr>
    </w:p>
    <w:p w14:paraId="36F1A185" w14:textId="7A9B6DA8" w:rsidR="00C636BB" w:rsidRDefault="00C636BB" w:rsidP="00B4497B">
      <w:pPr>
        <w:rPr>
          <w:rFonts w:ascii="Times New Roman" w:hAnsi="Times New Roman" w:cs="Times New Roman"/>
        </w:rPr>
      </w:pPr>
    </w:p>
    <w:p w14:paraId="37CAB646" w14:textId="306AEA9E" w:rsidR="00C636BB" w:rsidRDefault="00C636BB" w:rsidP="00B4497B">
      <w:pPr>
        <w:rPr>
          <w:rFonts w:ascii="Times New Roman" w:hAnsi="Times New Roman" w:cs="Times New Roman"/>
        </w:rPr>
      </w:pPr>
    </w:p>
    <w:p w14:paraId="10B771F0" w14:textId="76C4517B" w:rsidR="00C636BB" w:rsidRDefault="00C636BB" w:rsidP="00B4497B">
      <w:pPr>
        <w:rPr>
          <w:rFonts w:ascii="Times New Roman" w:hAnsi="Times New Roman" w:cs="Times New Roman"/>
        </w:rPr>
      </w:pPr>
    </w:p>
    <w:p w14:paraId="6476D285" w14:textId="77777777" w:rsidR="00C636BB" w:rsidRDefault="00C636BB" w:rsidP="00B4497B">
      <w:pPr>
        <w:rPr>
          <w:rFonts w:ascii="Times New Roman" w:hAnsi="Times New Roman" w:cs="Times New Roman"/>
        </w:rPr>
      </w:pPr>
    </w:p>
    <w:p w14:paraId="4DEBB689" w14:textId="77777777" w:rsidR="00053A38" w:rsidRPr="004D3066" w:rsidRDefault="00053A38" w:rsidP="00B4497B">
      <w:pPr>
        <w:rPr>
          <w:rFonts w:ascii="Times New Roman" w:eastAsia="Times New Roman" w:hAnsi="Times New Roman" w:cs="Times New Roman"/>
          <w:b/>
          <w:vanish/>
          <w:color w:val="000000"/>
          <w:lang w:eastAsia="de-DE"/>
        </w:rPr>
      </w:pPr>
    </w:p>
    <w:p w14:paraId="0EF6A409" w14:textId="018F9E64" w:rsidR="00B4497B" w:rsidRPr="008C754F" w:rsidRDefault="00B4497B" w:rsidP="00B4497B">
      <w:pPr>
        <w:rPr>
          <w:rFonts w:eastAsia="Times New Roman" w:cs="Arial"/>
          <w:b/>
          <w:color w:val="000000"/>
          <w:lang w:eastAsia="de-DE"/>
        </w:rPr>
      </w:pPr>
      <w:r w:rsidRPr="008C754F">
        <w:rPr>
          <w:rFonts w:eastAsia="Times New Roman" w:cs="Arial"/>
          <w:b/>
          <w:color w:val="000000"/>
          <w:lang w:eastAsia="de-DE"/>
        </w:rPr>
        <w:lastRenderedPageBreak/>
        <w:t>Príloha A</w:t>
      </w:r>
    </w:p>
    <w:p w14:paraId="5E1C361E" w14:textId="77777777" w:rsidR="00B57892" w:rsidRPr="00B53905" w:rsidRDefault="00B57892" w:rsidP="00B57892">
      <w:pPr>
        <w:adjustRightInd w:val="0"/>
        <w:spacing w:line="240" w:lineRule="auto"/>
        <w:jc w:val="center"/>
        <w:rPr>
          <w:rFonts w:eastAsia="Times New Roman" w:cs="Arial"/>
          <w:b/>
          <w:color w:val="000000"/>
          <w:sz w:val="24"/>
          <w:lang w:eastAsia="de-DE"/>
        </w:rPr>
      </w:pPr>
      <w:r w:rsidRPr="00B53905">
        <w:rPr>
          <w:rFonts w:eastAsia="Times New Roman" w:cs="Arial"/>
          <w:b/>
          <w:color w:val="000000"/>
          <w:sz w:val="24"/>
          <w:lang w:eastAsia="de-DE"/>
        </w:rPr>
        <w:t>Podmienky spracúvania osobných údajov</w:t>
      </w:r>
    </w:p>
    <w:p w14:paraId="7B54F2D7" w14:textId="77777777" w:rsidR="00B57892" w:rsidRPr="008C754F" w:rsidRDefault="00B57892" w:rsidP="00B57892">
      <w:pPr>
        <w:adjustRightInd w:val="0"/>
        <w:spacing w:line="240" w:lineRule="auto"/>
        <w:jc w:val="center"/>
        <w:rPr>
          <w:rFonts w:eastAsia="Times New Roman" w:cs="Arial"/>
          <w:b/>
          <w:color w:val="000000"/>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670"/>
      </w:tblGrid>
      <w:tr w:rsidR="00C329EF" w:rsidRPr="008C754F" w14:paraId="71F8DE97" w14:textId="77777777" w:rsidTr="00FF6116">
        <w:trPr>
          <w:trHeight w:val="110"/>
        </w:trPr>
        <w:tc>
          <w:tcPr>
            <w:tcW w:w="3936" w:type="dxa"/>
            <w:shd w:val="clear" w:color="auto" w:fill="D9D9D9" w:themeFill="background1" w:themeFillShade="D9"/>
            <w:vAlign w:val="center"/>
          </w:tcPr>
          <w:p w14:paraId="04F50910" w14:textId="77777777" w:rsidR="00C329EF" w:rsidRPr="008C754F" w:rsidRDefault="00C329EF" w:rsidP="00290E83">
            <w:pPr>
              <w:spacing w:before="40" w:after="40" w:line="240" w:lineRule="auto"/>
              <w:rPr>
                <w:rFonts w:eastAsia="Arial Narrow" w:cs="Arial"/>
                <w:b/>
              </w:rPr>
            </w:pPr>
            <w:r w:rsidRPr="008C754F">
              <w:rPr>
                <w:rFonts w:eastAsia="Arial Narrow" w:cs="Arial"/>
                <w:b/>
              </w:rPr>
              <w:t>Predmet spracúvania:</w:t>
            </w:r>
          </w:p>
        </w:tc>
        <w:tc>
          <w:tcPr>
            <w:tcW w:w="5670" w:type="dxa"/>
            <w:shd w:val="clear" w:color="auto" w:fill="auto"/>
          </w:tcPr>
          <w:p w14:paraId="2DE62A7E" w14:textId="626286B3" w:rsidR="00C329EF" w:rsidRPr="00C329EF" w:rsidRDefault="00C329EF" w:rsidP="00C329EF">
            <w:pPr>
              <w:pStyle w:val="smlouvaheading3"/>
              <w:numPr>
                <w:ilvl w:val="0"/>
                <w:numId w:val="0"/>
              </w:numPr>
              <w:tabs>
                <w:tab w:val="clear" w:pos="794"/>
              </w:tabs>
              <w:spacing w:before="40" w:after="40"/>
              <w:ind w:left="5" w:right="33"/>
              <w:rPr>
                <w:rFonts w:ascii="Arial" w:eastAsia="Arial Narrow" w:hAnsi="Arial" w:cs="Arial"/>
                <w:color w:val="auto"/>
                <w:sz w:val="22"/>
                <w:lang w:val="sk-SK"/>
              </w:rPr>
            </w:pPr>
          </w:p>
        </w:tc>
      </w:tr>
      <w:tr w:rsidR="00C329EF" w:rsidRPr="008C754F" w14:paraId="252A23CC" w14:textId="77777777" w:rsidTr="00FF6116">
        <w:trPr>
          <w:trHeight w:val="110"/>
        </w:trPr>
        <w:tc>
          <w:tcPr>
            <w:tcW w:w="3936" w:type="dxa"/>
            <w:shd w:val="clear" w:color="auto" w:fill="D9D9D9" w:themeFill="background1" w:themeFillShade="D9"/>
            <w:vAlign w:val="center"/>
          </w:tcPr>
          <w:p w14:paraId="7380373F" w14:textId="77777777" w:rsidR="00C329EF" w:rsidRPr="008C754F" w:rsidRDefault="00C329EF" w:rsidP="00290E83">
            <w:pPr>
              <w:spacing w:before="40" w:after="40" w:line="240" w:lineRule="auto"/>
              <w:rPr>
                <w:rFonts w:eastAsia="Arial Narrow" w:cs="Arial"/>
                <w:b/>
              </w:rPr>
            </w:pPr>
            <w:r w:rsidRPr="008C754F">
              <w:rPr>
                <w:rFonts w:eastAsia="Arial Narrow" w:cs="Arial"/>
                <w:b/>
              </w:rPr>
              <w:t>Doba trvania spracúvania:</w:t>
            </w:r>
          </w:p>
        </w:tc>
        <w:tc>
          <w:tcPr>
            <w:tcW w:w="5670" w:type="dxa"/>
            <w:shd w:val="clear" w:color="auto" w:fill="auto"/>
          </w:tcPr>
          <w:p w14:paraId="18D45769" w14:textId="618D12D1" w:rsidR="00C329EF" w:rsidRPr="00C329EF" w:rsidRDefault="00C329EF" w:rsidP="00290E83">
            <w:pPr>
              <w:pStyle w:val="smlouvaheading3"/>
              <w:numPr>
                <w:ilvl w:val="0"/>
                <w:numId w:val="0"/>
              </w:numPr>
              <w:tabs>
                <w:tab w:val="clear" w:pos="794"/>
              </w:tabs>
              <w:spacing w:before="40" w:after="40"/>
              <w:ind w:left="5" w:right="33"/>
              <w:rPr>
                <w:rFonts w:ascii="Arial" w:eastAsia="Arial Narrow" w:hAnsi="Arial" w:cs="Arial"/>
                <w:color w:val="auto"/>
                <w:sz w:val="22"/>
                <w:lang w:val="sk-SK"/>
              </w:rPr>
            </w:pPr>
          </w:p>
        </w:tc>
      </w:tr>
      <w:tr w:rsidR="00C329EF" w:rsidRPr="008C754F" w14:paraId="20679F7E" w14:textId="77777777" w:rsidTr="00FF6116">
        <w:trPr>
          <w:trHeight w:val="110"/>
        </w:trPr>
        <w:tc>
          <w:tcPr>
            <w:tcW w:w="3936" w:type="dxa"/>
            <w:shd w:val="clear" w:color="auto" w:fill="D9D9D9" w:themeFill="background1" w:themeFillShade="D9"/>
            <w:vAlign w:val="center"/>
          </w:tcPr>
          <w:p w14:paraId="5CAC1BFB" w14:textId="77777777" w:rsidR="00C329EF" w:rsidRPr="008C754F" w:rsidRDefault="00C329EF" w:rsidP="00290E83">
            <w:pPr>
              <w:spacing w:before="40" w:after="40" w:line="240" w:lineRule="auto"/>
              <w:rPr>
                <w:rFonts w:eastAsia="Arial Narrow" w:cs="Arial"/>
                <w:b/>
              </w:rPr>
            </w:pPr>
            <w:r w:rsidRPr="008C754F">
              <w:rPr>
                <w:rFonts w:eastAsia="Arial Narrow" w:cs="Arial"/>
                <w:b/>
              </w:rPr>
              <w:t>Účel spracúvania:</w:t>
            </w:r>
          </w:p>
        </w:tc>
        <w:tc>
          <w:tcPr>
            <w:tcW w:w="5670" w:type="dxa"/>
            <w:shd w:val="clear" w:color="auto" w:fill="auto"/>
          </w:tcPr>
          <w:p w14:paraId="7181ECD5" w14:textId="7C17B490" w:rsidR="00C329EF" w:rsidRPr="00C329EF" w:rsidRDefault="00C329EF" w:rsidP="00C329EF">
            <w:pPr>
              <w:pStyle w:val="smlouvaheading3"/>
              <w:numPr>
                <w:ilvl w:val="0"/>
                <w:numId w:val="0"/>
              </w:numPr>
              <w:tabs>
                <w:tab w:val="clear" w:pos="794"/>
              </w:tabs>
              <w:spacing w:before="40" w:after="40"/>
              <w:ind w:left="5" w:right="33"/>
              <w:rPr>
                <w:rFonts w:ascii="Arial" w:eastAsia="Arial Narrow" w:hAnsi="Arial" w:cs="Arial"/>
                <w:color w:val="auto"/>
                <w:sz w:val="22"/>
                <w:lang w:val="sk-SK"/>
              </w:rPr>
            </w:pPr>
          </w:p>
        </w:tc>
      </w:tr>
      <w:tr w:rsidR="00C329EF" w:rsidRPr="008C754F" w14:paraId="19037D81" w14:textId="77777777" w:rsidTr="00FF6116">
        <w:trPr>
          <w:trHeight w:val="110"/>
        </w:trPr>
        <w:tc>
          <w:tcPr>
            <w:tcW w:w="3936" w:type="dxa"/>
            <w:shd w:val="clear" w:color="auto" w:fill="D9D9D9" w:themeFill="background1" w:themeFillShade="D9"/>
            <w:vAlign w:val="center"/>
          </w:tcPr>
          <w:p w14:paraId="425E5ED8" w14:textId="77777777" w:rsidR="00C329EF" w:rsidRPr="008C754F" w:rsidRDefault="00C329EF" w:rsidP="00290E83">
            <w:pPr>
              <w:spacing w:before="40" w:after="40" w:line="240" w:lineRule="auto"/>
              <w:rPr>
                <w:rFonts w:eastAsia="Arial Narrow" w:cs="Arial"/>
                <w:b/>
              </w:rPr>
            </w:pPr>
            <w:r w:rsidRPr="008C754F">
              <w:rPr>
                <w:rFonts w:eastAsia="Arial Narrow" w:cs="Arial"/>
                <w:b/>
              </w:rPr>
              <w:t xml:space="preserve">Kategórie </w:t>
            </w:r>
            <w:r>
              <w:rPr>
                <w:rFonts w:eastAsia="Arial Narrow" w:cs="Arial"/>
                <w:b/>
              </w:rPr>
              <w:t xml:space="preserve">/ zoznam </w:t>
            </w:r>
            <w:r w:rsidRPr="008C754F">
              <w:rPr>
                <w:rFonts w:eastAsia="Arial Narrow" w:cs="Arial"/>
                <w:b/>
              </w:rPr>
              <w:t>osobných údajov:</w:t>
            </w:r>
          </w:p>
        </w:tc>
        <w:tc>
          <w:tcPr>
            <w:tcW w:w="5670" w:type="dxa"/>
            <w:shd w:val="clear" w:color="auto" w:fill="auto"/>
          </w:tcPr>
          <w:p w14:paraId="3969558B" w14:textId="3476F3F2" w:rsidR="00C329EF" w:rsidRPr="00C329EF" w:rsidRDefault="00C329EF" w:rsidP="00290E83">
            <w:pPr>
              <w:pStyle w:val="smlouvaheading3"/>
              <w:numPr>
                <w:ilvl w:val="0"/>
                <w:numId w:val="0"/>
              </w:numPr>
              <w:tabs>
                <w:tab w:val="clear" w:pos="794"/>
              </w:tabs>
              <w:spacing w:before="40" w:after="40"/>
              <w:ind w:left="5" w:right="33"/>
              <w:rPr>
                <w:rFonts w:ascii="Arial" w:eastAsia="Arial Narrow" w:hAnsi="Arial" w:cs="Arial"/>
                <w:color w:val="auto"/>
                <w:sz w:val="22"/>
                <w:lang w:val="sk-SK"/>
              </w:rPr>
            </w:pPr>
          </w:p>
        </w:tc>
      </w:tr>
      <w:tr w:rsidR="00C329EF" w:rsidRPr="008C754F" w14:paraId="3629A806" w14:textId="77777777" w:rsidTr="00FF6116">
        <w:trPr>
          <w:trHeight w:val="110"/>
        </w:trPr>
        <w:tc>
          <w:tcPr>
            <w:tcW w:w="3936" w:type="dxa"/>
            <w:shd w:val="clear" w:color="auto" w:fill="D9D9D9" w:themeFill="background1" w:themeFillShade="D9"/>
            <w:vAlign w:val="center"/>
          </w:tcPr>
          <w:p w14:paraId="35F286B2" w14:textId="77777777" w:rsidR="00C329EF" w:rsidRPr="008C754F" w:rsidRDefault="00C329EF" w:rsidP="00290E83">
            <w:pPr>
              <w:spacing w:before="40" w:after="40" w:line="240" w:lineRule="auto"/>
              <w:rPr>
                <w:rFonts w:eastAsia="Arial Narrow" w:cs="Arial"/>
                <w:b/>
              </w:rPr>
            </w:pPr>
            <w:r w:rsidRPr="008C754F">
              <w:rPr>
                <w:rFonts w:eastAsia="Arial Narrow" w:cs="Arial"/>
                <w:b/>
              </w:rPr>
              <w:t>Kategórie dotknutých osôb:</w:t>
            </w:r>
          </w:p>
        </w:tc>
        <w:tc>
          <w:tcPr>
            <w:tcW w:w="5670" w:type="dxa"/>
            <w:shd w:val="clear" w:color="auto" w:fill="auto"/>
          </w:tcPr>
          <w:p w14:paraId="3426236C" w14:textId="527959AA" w:rsidR="00C329EF" w:rsidRPr="00C329EF" w:rsidRDefault="00C329EF" w:rsidP="00290E83">
            <w:pPr>
              <w:pStyle w:val="smlouvaheading3"/>
              <w:numPr>
                <w:ilvl w:val="0"/>
                <w:numId w:val="0"/>
              </w:numPr>
              <w:tabs>
                <w:tab w:val="clear" w:pos="794"/>
              </w:tabs>
              <w:spacing w:before="40" w:after="40"/>
              <w:ind w:left="5" w:right="33"/>
              <w:rPr>
                <w:rFonts w:ascii="Arial" w:eastAsia="Arial Narrow" w:hAnsi="Arial" w:cs="Arial"/>
                <w:color w:val="auto"/>
                <w:sz w:val="22"/>
                <w:lang w:val="sk-SK"/>
              </w:rPr>
            </w:pPr>
          </w:p>
        </w:tc>
      </w:tr>
      <w:tr w:rsidR="00C329EF" w:rsidRPr="008C754F" w14:paraId="7584B865" w14:textId="77777777" w:rsidTr="00290E83">
        <w:trPr>
          <w:trHeight w:val="110"/>
        </w:trPr>
        <w:tc>
          <w:tcPr>
            <w:tcW w:w="3936" w:type="dxa"/>
            <w:shd w:val="clear" w:color="auto" w:fill="D9D9D9" w:themeFill="background1" w:themeFillShade="D9"/>
            <w:vAlign w:val="center"/>
          </w:tcPr>
          <w:p w14:paraId="1C40EA8D" w14:textId="77777777" w:rsidR="00C329EF" w:rsidRPr="008C754F" w:rsidRDefault="00C329EF" w:rsidP="00290E83">
            <w:pPr>
              <w:spacing w:before="40" w:after="40" w:line="240" w:lineRule="auto"/>
              <w:rPr>
                <w:rFonts w:eastAsia="Arial Narrow" w:cs="Arial"/>
                <w:b/>
              </w:rPr>
            </w:pPr>
            <w:r w:rsidRPr="008C754F">
              <w:rPr>
                <w:rFonts w:eastAsia="Arial Narrow" w:cs="Arial"/>
                <w:b/>
              </w:rPr>
              <w:t>Spracovateľské operácie</w:t>
            </w:r>
            <w:r>
              <w:rPr>
                <w:rFonts w:eastAsia="Arial Narrow" w:cs="Arial"/>
                <w:b/>
              </w:rPr>
              <w:t>: *)</w:t>
            </w:r>
          </w:p>
        </w:tc>
        <w:tc>
          <w:tcPr>
            <w:tcW w:w="5670" w:type="dxa"/>
            <w:shd w:val="clear" w:color="auto" w:fill="auto"/>
            <w:vAlign w:val="center"/>
          </w:tcPr>
          <w:p w14:paraId="304F83EC" w14:textId="1471A4EE" w:rsidR="00C329EF" w:rsidRPr="00EC3900" w:rsidRDefault="00C329EF" w:rsidP="00C329EF">
            <w:pPr>
              <w:pStyle w:val="smlouvaheading3"/>
              <w:numPr>
                <w:ilvl w:val="0"/>
                <w:numId w:val="0"/>
              </w:numPr>
              <w:tabs>
                <w:tab w:val="clear" w:pos="794"/>
              </w:tabs>
              <w:spacing w:before="40" w:after="40"/>
              <w:ind w:left="5" w:right="33"/>
              <w:rPr>
                <w:rFonts w:ascii="Arial" w:eastAsia="Arial Narrow" w:hAnsi="Arial" w:cs="Arial"/>
                <w:color w:val="auto"/>
                <w:sz w:val="22"/>
                <w:lang w:val="sk-SK"/>
              </w:rPr>
            </w:pPr>
          </w:p>
        </w:tc>
      </w:tr>
      <w:tr w:rsidR="00C329EF" w:rsidRPr="008C754F" w14:paraId="2C2D406E" w14:textId="77777777" w:rsidTr="00290E83">
        <w:trPr>
          <w:trHeight w:val="110"/>
        </w:trPr>
        <w:tc>
          <w:tcPr>
            <w:tcW w:w="3936" w:type="dxa"/>
            <w:shd w:val="clear" w:color="auto" w:fill="D9D9D9" w:themeFill="background1" w:themeFillShade="D9"/>
            <w:vAlign w:val="center"/>
          </w:tcPr>
          <w:p w14:paraId="7FA2E0DA" w14:textId="77777777" w:rsidR="00C329EF" w:rsidRPr="008C754F" w:rsidRDefault="00C329EF" w:rsidP="00290E83">
            <w:pPr>
              <w:spacing w:before="40" w:after="40" w:line="240" w:lineRule="auto"/>
              <w:rPr>
                <w:rFonts w:eastAsia="Arial Narrow" w:cs="Arial"/>
                <w:b/>
              </w:rPr>
            </w:pPr>
            <w:r>
              <w:rPr>
                <w:rFonts w:eastAsia="Arial Narrow" w:cs="Arial"/>
                <w:b/>
              </w:rPr>
              <w:t>Pokyny ohľadne spracúvania:</w:t>
            </w:r>
          </w:p>
        </w:tc>
        <w:tc>
          <w:tcPr>
            <w:tcW w:w="5670" w:type="dxa"/>
            <w:shd w:val="clear" w:color="auto" w:fill="auto"/>
            <w:vAlign w:val="center"/>
          </w:tcPr>
          <w:p w14:paraId="594E4EAE" w14:textId="66D0ED97" w:rsidR="00C329EF" w:rsidRPr="00EC3900" w:rsidRDefault="00C329EF" w:rsidP="00C329EF">
            <w:pPr>
              <w:pStyle w:val="smlouvaheading3"/>
              <w:numPr>
                <w:ilvl w:val="0"/>
                <w:numId w:val="0"/>
              </w:numPr>
              <w:tabs>
                <w:tab w:val="clear" w:pos="794"/>
              </w:tabs>
              <w:spacing w:before="40" w:after="40"/>
              <w:ind w:left="5" w:right="33"/>
              <w:rPr>
                <w:rFonts w:ascii="Arial" w:eastAsia="Arial Narrow" w:hAnsi="Arial" w:cs="Arial"/>
                <w:color w:val="auto"/>
                <w:sz w:val="22"/>
                <w:lang w:val="sk-SK"/>
              </w:rPr>
            </w:pPr>
          </w:p>
        </w:tc>
      </w:tr>
      <w:tr w:rsidR="00C329EF" w:rsidRPr="008C754F" w14:paraId="7BB9BBC1" w14:textId="77777777" w:rsidTr="00290E83">
        <w:trPr>
          <w:trHeight w:val="110"/>
        </w:trPr>
        <w:tc>
          <w:tcPr>
            <w:tcW w:w="3936" w:type="dxa"/>
            <w:shd w:val="clear" w:color="auto" w:fill="D9D9D9" w:themeFill="background1" w:themeFillShade="D9"/>
            <w:vAlign w:val="center"/>
          </w:tcPr>
          <w:p w14:paraId="5F0D7FEB" w14:textId="77777777" w:rsidR="00C329EF" w:rsidRPr="008C754F" w:rsidRDefault="00C329EF" w:rsidP="00290E83">
            <w:pPr>
              <w:spacing w:before="40" w:after="40" w:line="240" w:lineRule="auto"/>
              <w:rPr>
                <w:rFonts w:eastAsia="Arial Narrow" w:cs="Arial"/>
                <w:b/>
              </w:rPr>
            </w:pPr>
            <w:r w:rsidRPr="008C754F">
              <w:rPr>
                <w:rFonts w:eastAsia="Arial Narrow" w:cs="Arial"/>
                <w:b/>
              </w:rPr>
              <w:t>Schválenie subdodávateľov</w:t>
            </w:r>
            <w:r>
              <w:rPr>
                <w:rFonts w:eastAsia="Arial Narrow" w:cs="Arial"/>
                <w:b/>
              </w:rPr>
              <w:t>:</w:t>
            </w:r>
          </w:p>
        </w:tc>
        <w:tc>
          <w:tcPr>
            <w:tcW w:w="5670" w:type="dxa"/>
            <w:shd w:val="clear" w:color="auto" w:fill="auto"/>
            <w:vAlign w:val="center"/>
          </w:tcPr>
          <w:p w14:paraId="23F150E9" w14:textId="78379D5B" w:rsidR="00C329EF" w:rsidRPr="00EC3900" w:rsidRDefault="00C329EF" w:rsidP="00290E83">
            <w:pPr>
              <w:pStyle w:val="smlouvaheading3"/>
              <w:numPr>
                <w:ilvl w:val="0"/>
                <w:numId w:val="0"/>
              </w:numPr>
              <w:tabs>
                <w:tab w:val="clear" w:pos="794"/>
              </w:tabs>
              <w:spacing w:before="40" w:after="40"/>
              <w:ind w:left="5" w:right="33"/>
              <w:rPr>
                <w:rFonts w:ascii="Arial" w:eastAsia="Arial Narrow" w:hAnsi="Arial" w:cs="Arial"/>
                <w:color w:val="auto"/>
                <w:sz w:val="22"/>
                <w:lang w:val="sk-SK"/>
              </w:rPr>
            </w:pPr>
          </w:p>
        </w:tc>
      </w:tr>
      <w:tr w:rsidR="00C329EF" w:rsidRPr="008C754F" w14:paraId="20A3DF1D" w14:textId="77777777" w:rsidTr="00290E83">
        <w:trPr>
          <w:trHeight w:val="110"/>
        </w:trPr>
        <w:tc>
          <w:tcPr>
            <w:tcW w:w="3936" w:type="dxa"/>
            <w:shd w:val="clear" w:color="auto" w:fill="D9D9D9" w:themeFill="background1" w:themeFillShade="D9"/>
            <w:vAlign w:val="center"/>
          </w:tcPr>
          <w:p w14:paraId="1F64D566" w14:textId="32A96007" w:rsidR="00C329EF" w:rsidRPr="00EC3900" w:rsidRDefault="00C329EF" w:rsidP="002F27EF">
            <w:pPr>
              <w:spacing w:before="40" w:after="40" w:line="240" w:lineRule="auto"/>
              <w:rPr>
                <w:rFonts w:eastAsia="Arial Narrow" w:cs="Arial"/>
                <w:b/>
              </w:rPr>
            </w:pPr>
            <w:r w:rsidRPr="00EC3900">
              <w:rPr>
                <w:rFonts w:eastAsia="Arial Narrow" w:cs="Arial"/>
                <w:b/>
              </w:rPr>
              <w:t xml:space="preserve">Opatrenia pre </w:t>
            </w:r>
            <w:r w:rsidR="002F27EF">
              <w:rPr>
                <w:rFonts w:eastAsia="Arial Narrow" w:cs="Arial"/>
                <w:b/>
              </w:rPr>
              <w:t xml:space="preserve">prenos </w:t>
            </w:r>
            <w:r w:rsidRPr="00EC3900">
              <w:rPr>
                <w:rFonts w:eastAsia="Arial Narrow" w:cs="Arial"/>
                <w:b/>
              </w:rPr>
              <w:t>osobných údajov do tretích krajín:</w:t>
            </w:r>
            <w:r>
              <w:rPr>
                <w:rFonts w:eastAsia="Arial Narrow" w:cs="Arial"/>
                <w:b/>
              </w:rPr>
              <w:t xml:space="preserve"> **)</w:t>
            </w:r>
          </w:p>
        </w:tc>
        <w:tc>
          <w:tcPr>
            <w:tcW w:w="5670" w:type="dxa"/>
            <w:shd w:val="clear" w:color="auto" w:fill="auto"/>
            <w:vAlign w:val="center"/>
          </w:tcPr>
          <w:p w14:paraId="7A5B6E50" w14:textId="089CB4A8" w:rsidR="00C329EF" w:rsidRPr="00EC3900" w:rsidRDefault="00C329EF" w:rsidP="002F27EF">
            <w:pPr>
              <w:pStyle w:val="smlouvaheading3"/>
              <w:numPr>
                <w:ilvl w:val="0"/>
                <w:numId w:val="0"/>
              </w:numPr>
              <w:tabs>
                <w:tab w:val="clear" w:pos="794"/>
              </w:tabs>
              <w:spacing w:before="40" w:after="40"/>
              <w:ind w:left="5" w:right="33"/>
              <w:rPr>
                <w:rFonts w:ascii="Arial" w:eastAsia="Arial Narrow" w:hAnsi="Arial" w:cs="Arial"/>
                <w:color w:val="auto"/>
                <w:sz w:val="22"/>
                <w:lang w:val="sk-SK"/>
              </w:rPr>
            </w:pPr>
          </w:p>
        </w:tc>
      </w:tr>
    </w:tbl>
    <w:p w14:paraId="49B30C50" w14:textId="18B25E83" w:rsidR="00B57892" w:rsidRDefault="00B57892" w:rsidP="00B57892">
      <w:pPr>
        <w:adjustRightInd w:val="0"/>
        <w:spacing w:line="240" w:lineRule="auto"/>
        <w:rPr>
          <w:rFonts w:eastAsia="Calibri" w:cs="Arial"/>
          <w:sz w:val="20"/>
          <w:lang w:eastAsia="en-GB"/>
        </w:rPr>
      </w:pPr>
    </w:p>
    <w:p w14:paraId="036274F1" w14:textId="77777777" w:rsidR="00B4497B" w:rsidRDefault="00B4497B" w:rsidP="00B4497B">
      <w:pPr>
        <w:adjustRightInd w:val="0"/>
        <w:spacing w:before="120" w:after="120" w:line="240" w:lineRule="auto"/>
        <w:rPr>
          <w:rFonts w:eastAsia="Calibri" w:cs="Arial"/>
          <w:sz w:val="20"/>
          <w:lang w:eastAsia="en-GB"/>
        </w:rPr>
      </w:pPr>
      <w:r w:rsidRPr="00B53905">
        <w:rPr>
          <w:rFonts w:eastAsia="Calibri" w:cs="Arial"/>
          <w:sz w:val="20"/>
          <w:lang w:eastAsia="en-GB"/>
        </w:rPr>
        <w:t>*</w:t>
      </w:r>
      <w:r>
        <w:rPr>
          <w:rFonts w:eastAsia="Calibri" w:cs="Arial"/>
          <w:sz w:val="20"/>
          <w:lang w:eastAsia="en-GB"/>
        </w:rPr>
        <w:t>)</w:t>
      </w:r>
      <w:r w:rsidRPr="00B53905">
        <w:rPr>
          <w:rFonts w:eastAsia="Calibri" w:cs="Arial"/>
          <w:sz w:val="20"/>
          <w:lang w:eastAsia="en-GB"/>
        </w:rPr>
        <w:t xml:space="preserve"> napr. nahliadanie, oboznamovanie sa, získavanie, zhromažďovanie, šírenie, zaznamenávanie, usporadúvanie, prepracúvanie alebo zmena, vyhľadávanie, prehliadanie, preskupovanie, kombinovanie, premiestňovanie, využívanie, uchovávanie, kopírovanie, blokovanie, likvidácia, ich cezhraničný prenos, poskytovanie, sprístupňovanie alebo zverejňovanie</w:t>
      </w:r>
      <w:r>
        <w:rPr>
          <w:rFonts w:eastAsia="Calibri" w:cs="Arial"/>
          <w:sz w:val="20"/>
          <w:lang w:eastAsia="en-GB"/>
        </w:rPr>
        <w:t xml:space="preserve">, </w:t>
      </w:r>
      <w:proofErr w:type="spellStart"/>
      <w:r w:rsidRPr="00B53905">
        <w:rPr>
          <w:rFonts w:eastAsia="Calibri" w:cs="Arial"/>
          <w:sz w:val="20"/>
          <w:lang w:eastAsia="en-GB"/>
        </w:rPr>
        <w:t>štruktúrovanie</w:t>
      </w:r>
      <w:proofErr w:type="spellEnd"/>
      <w:r>
        <w:rPr>
          <w:rFonts w:eastAsia="Calibri" w:cs="Arial"/>
          <w:sz w:val="20"/>
          <w:lang w:eastAsia="en-GB"/>
        </w:rPr>
        <w:t>;</w:t>
      </w:r>
    </w:p>
    <w:p w14:paraId="732CF240" w14:textId="77777777" w:rsidR="00B4497B" w:rsidRPr="00B53905" w:rsidRDefault="00B4497B" w:rsidP="00B4497B">
      <w:pPr>
        <w:adjustRightInd w:val="0"/>
        <w:spacing w:before="120" w:after="120" w:line="240" w:lineRule="auto"/>
        <w:rPr>
          <w:rFonts w:eastAsia="Calibri" w:cs="Arial"/>
          <w:sz w:val="20"/>
          <w:lang w:eastAsia="en-GB"/>
        </w:rPr>
      </w:pPr>
      <w:r>
        <w:rPr>
          <w:rFonts w:eastAsia="Calibri" w:cs="Arial"/>
          <w:sz w:val="20"/>
          <w:lang w:eastAsia="en-GB"/>
        </w:rPr>
        <w:t xml:space="preserve">**) </w:t>
      </w:r>
      <w:r w:rsidRPr="000A6516">
        <w:rPr>
          <w:rFonts w:eastAsia="Calibri" w:cs="Arial"/>
          <w:sz w:val="20"/>
          <w:lang w:eastAsia="en-GB"/>
        </w:rPr>
        <w:t>poki</w:t>
      </w:r>
      <w:r>
        <w:rPr>
          <w:rFonts w:eastAsia="Calibri" w:cs="Arial"/>
          <w:sz w:val="20"/>
          <w:lang w:eastAsia="en-GB"/>
        </w:rPr>
        <w:t>aľ bolo prevádzkovateľom určené</w:t>
      </w:r>
    </w:p>
    <w:p w14:paraId="28AAF173" w14:textId="241151F6" w:rsidR="00B97EA3" w:rsidRPr="001C233D" w:rsidRDefault="00B97EA3" w:rsidP="00224B23">
      <w:pPr>
        <w:rPr>
          <w:lang w:eastAsia="de-DE"/>
        </w:rPr>
      </w:pPr>
    </w:p>
    <w:p w14:paraId="3A4A0CB6" w14:textId="77777777" w:rsidR="00B97EA3" w:rsidRPr="001C233D" w:rsidRDefault="00B97EA3" w:rsidP="00224B23">
      <w:pPr>
        <w:rPr>
          <w:lang w:eastAsia="de-DE"/>
        </w:rPr>
      </w:pPr>
    </w:p>
    <w:p w14:paraId="6C2E9E98" w14:textId="77777777" w:rsidR="00974EC4" w:rsidRDefault="00974EC4">
      <w:pPr>
        <w:rPr>
          <w:rFonts w:ascii="Times New Roman" w:eastAsia="Times New Roman" w:hAnsi="Times New Roman" w:cs="Times New Roman"/>
          <w:b/>
          <w:color w:val="000000"/>
          <w:lang w:eastAsia="de-DE"/>
        </w:rPr>
      </w:pPr>
      <w:r>
        <w:rPr>
          <w:rFonts w:ascii="Times New Roman" w:eastAsia="Times New Roman" w:hAnsi="Times New Roman" w:cs="Times New Roman"/>
          <w:b/>
          <w:color w:val="000000"/>
          <w:lang w:eastAsia="de-DE"/>
        </w:rPr>
        <w:br w:type="page"/>
      </w:r>
    </w:p>
    <w:p w14:paraId="7548A415" w14:textId="77777777" w:rsidR="00B4497B" w:rsidRPr="00822A39" w:rsidRDefault="00B4497B" w:rsidP="00B4497B">
      <w:pPr>
        <w:rPr>
          <w:rFonts w:eastAsia="Times New Roman" w:cs="Arial"/>
          <w:b/>
          <w:color w:val="000000"/>
          <w:lang w:eastAsia="de-DE"/>
        </w:rPr>
      </w:pPr>
      <w:r w:rsidRPr="00822A39">
        <w:rPr>
          <w:rFonts w:eastAsia="Times New Roman" w:cs="Arial"/>
          <w:b/>
          <w:color w:val="000000"/>
          <w:lang w:eastAsia="de-DE"/>
        </w:rPr>
        <w:lastRenderedPageBreak/>
        <w:t>Príloha B</w:t>
      </w:r>
    </w:p>
    <w:p w14:paraId="7ECBC225" w14:textId="77777777" w:rsidR="00B4497B" w:rsidRPr="00822A39" w:rsidRDefault="00B4497B" w:rsidP="00B4497B">
      <w:pPr>
        <w:adjustRightInd w:val="0"/>
        <w:spacing w:line="240" w:lineRule="auto"/>
        <w:jc w:val="center"/>
        <w:rPr>
          <w:rFonts w:eastAsia="Times New Roman" w:cs="Arial"/>
          <w:b/>
          <w:color w:val="000000"/>
          <w:sz w:val="24"/>
          <w:lang w:eastAsia="de-DE"/>
        </w:rPr>
      </w:pPr>
      <w:r w:rsidRPr="00822A39">
        <w:rPr>
          <w:rFonts w:eastAsia="Times New Roman" w:cs="Arial"/>
          <w:b/>
          <w:color w:val="000000"/>
          <w:sz w:val="24"/>
          <w:lang w:eastAsia="de-DE"/>
        </w:rPr>
        <w:t>Vzor ohlásenia porušenia zabezpečenia osobných údajov</w:t>
      </w:r>
    </w:p>
    <w:p w14:paraId="69E403D8" w14:textId="77777777" w:rsidR="00B4497B" w:rsidRPr="00822A39" w:rsidRDefault="00B4497B" w:rsidP="00B4497B">
      <w:pPr>
        <w:widowControl w:val="0"/>
        <w:spacing w:line="240" w:lineRule="auto"/>
        <w:jc w:val="center"/>
        <w:rPr>
          <w:rFonts w:cs="Arial"/>
          <w:shd w:val="clear" w:color="auto" w:fill="FFFFFF"/>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613"/>
        <w:gridCol w:w="6612"/>
      </w:tblGrid>
      <w:tr w:rsidR="00B4497B" w:rsidRPr="00822A39" w14:paraId="6A8BBEEB" w14:textId="77777777" w:rsidTr="00290E83">
        <w:trPr>
          <w:trHeight w:val="368"/>
        </w:trPr>
        <w:tc>
          <w:tcPr>
            <w:tcW w:w="9747" w:type="dxa"/>
            <w:gridSpan w:val="3"/>
            <w:shd w:val="clear" w:color="auto" w:fill="D9D9D9" w:themeFill="background1" w:themeFillShade="D9"/>
            <w:vAlign w:val="center"/>
          </w:tcPr>
          <w:p w14:paraId="6B745FCA" w14:textId="77777777" w:rsidR="00B4497B" w:rsidRPr="00822A39" w:rsidRDefault="00B4497B" w:rsidP="00290E83">
            <w:pPr>
              <w:spacing w:line="240" w:lineRule="auto"/>
              <w:jc w:val="center"/>
              <w:rPr>
                <w:rFonts w:cs="Arial"/>
                <w:b/>
              </w:rPr>
            </w:pPr>
            <w:r w:rsidRPr="00822A39">
              <w:rPr>
                <w:rFonts w:cs="Arial"/>
                <w:b/>
                <w:sz w:val="24"/>
              </w:rPr>
              <w:t>Ohlásenie porušenia zabezpečenia osobných údajov</w:t>
            </w:r>
          </w:p>
        </w:tc>
      </w:tr>
      <w:tr w:rsidR="00B4497B" w:rsidRPr="00822A39" w14:paraId="25C0C7AE" w14:textId="77777777" w:rsidTr="00290E83">
        <w:trPr>
          <w:trHeight w:val="110"/>
        </w:trPr>
        <w:tc>
          <w:tcPr>
            <w:tcW w:w="3125" w:type="dxa"/>
            <w:gridSpan w:val="2"/>
            <w:shd w:val="clear" w:color="auto" w:fill="D9D9D9" w:themeFill="background1" w:themeFillShade="D9"/>
            <w:vAlign w:val="center"/>
          </w:tcPr>
          <w:p w14:paraId="0E282500" w14:textId="77777777" w:rsidR="00B4497B" w:rsidRPr="00822A39" w:rsidRDefault="00B4497B" w:rsidP="00290E83">
            <w:pPr>
              <w:spacing w:line="240" w:lineRule="auto"/>
              <w:rPr>
                <w:rFonts w:eastAsia="Arial Narrow" w:cs="Arial"/>
                <w:b/>
              </w:rPr>
            </w:pPr>
            <w:r w:rsidRPr="00822A39">
              <w:rPr>
                <w:rFonts w:eastAsia="Arial Narrow" w:cs="Arial"/>
                <w:b/>
              </w:rPr>
              <w:t>Identifikácia prevádzkovateľa:</w:t>
            </w:r>
          </w:p>
        </w:tc>
        <w:tc>
          <w:tcPr>
            <w:tcW w:w="6622" w:type="dxa"/>
            <w:shd w:val="clear" w:color="auto" w:fill="D9D9D9" w:themeFill="background1" w:themeFillShade="D9"/>
            <w:vAlign w:val="center"/>
          </w:tcPr>
          <w:p w14:paraId="35202C7E" w14:textId="77777777" w:rsidR="00B4497B" w:rsidRPr="003461B8" w:rsidRDefault="00B4497B" w:rsidP="00290E83">
            <w:pPr>
              <w:spacing w:line="240" w:lineRule="auto"/>
              <w:rPr>
                <w:rFonts w:cs="Arial"/>
              </w:rPr>
            </w:pPr>
            <w:proofErr w:type="spellStart"/>
            <w:r w:rsidRPr="003461B8">
              <w:rPr>
                <w:rFonts w:cs="Arial"/>
              </w:rPr>
              <w:t>eustream</w:t>
            </w:r>
            <w:proofErr w:type="spellEnd"/>
            <w:r w:rsidRPr="003461B8">
              <w:rPr>
                <w:rFonts w:cs="Arial"/>
              </w:rPr>
              <w:t xml:space="preserve">, </w:t>
            </w:r>
            <w:proofErr w:type="spellStart"/>
            <w:r w:rsidRPr="003461B8">
              <w:rPr>
                <w:rFonts w:cs="Arial"/>
              </w:rPr>
              <w:t>a.s</w:t>
            </w:r>
            <w:proofErr w:type="spellEnd"/>
            <w:r w:rsidRPr="003461B8">
              <w:rPr>
                <w:rFonts w:cs="Arial"/>
              </w:rPr>
              <w:t xml:space="preserve">., </w:t>
            </w:r>
          </w:p>
          <w:p w14:paraId="2E57C028" w14:textId="77777777" w:rsidR="00B4497B" w:rsidRPr="003461B8" w:rsidRDefault="00B4497B" w:rsidP="00290E83">
            <w:pPr>
              <w:spacing w:line="240" w:lineRule="auto"/>
              <w:rPr>
                <w:rFonts w:cs="Arial"/>
              </w:rPr>
            </w:pPr>
            <w:proofErr w:type="spellStart"/>
            <w:r w:rsidRPr="003461B8">
              <w:rPr>
                <w:rFonts w:cs="Arial"/>
              </w:rPr>
              <w:t>Votrubova</w:t>
            </w:r>
            <w:proofErr w:type="spellEnd"/>
            <w:r w:rsidRPr="003461B8">
              <w:rPr>
                <w:rFonts w:cs="Arial"/>
              </w:rPr>
              <w:t xml:space="preserve"> 11/A, 821 09, Bratislava, Slovensko, </w:t>
            </w:r>
          </w:p>
          <w:p w14:paraId="777384F6" w14:textId="77777777" w:rsidR="00B4497B" w:rsidRPr="00822A39" w:rsidRDefault="00B4497B" w:rsidP="00290E83">
            <w:pPr>
              <w:spacing w:line="240" w:lineRule="auto"/>
              <w:rPr>
                <w:rFonts w:eastAsia="Arial Narrow" w:cs="Arial"/>
                <w:b/>
              </w:rPr>
            </w:pPr>
            <w:r w:rsidRPr="003461B8">
              <w:rPr>
                <w:rFonts w:cs="Arial"/>
              </w:rPr>
              <w:t>IČO: 35 910 712</w:t>
            </w:r>
          </w:p>
        </w:tc>
      </w:tr>
      <w:tr w:rsidR="00B4497B" w:rsidRPr="00822A39" w14:paraId="7C745CAA" w14:textId="77777777" w:rsidTr="00290E83">
        <w:trPr>
          <w:trHeight w:val="110"/>
        </w:trPr>
        <w:tc>
          <w:tcPr>
            <w:tcW w:w="3125" w:type="dxa"/>
            <w:gridSpan w:val="2"/>
            <w:shd w:val="clear" w:color="auto" w:fill="D9D9D9" w:themeFill="background1" w:themeFillShade="D9"/>
            <w:vAlign w:val="center"/>
          </w:tcPr>
          <w:p w14:paraId="6FB930DB" w14:textId="77777777" w:rsidR="00B4497B" w:rsidRPr="00822A39" w:rsidRDefault="00B4497B" w:rsidP="00290E83">
            <w:pPr>
              <w:spacing w:line="240" w:lineRule="auto"/>
              <w:rPr>
                <w:rFonts w:eastAsia="Arial Narrow" w:cs="Arial"/>
                <w:b/>
              </w:rPr>
            </w:pPr>
            <w:r w:rsidRPr="00822A39">
              <w:rPr>
                <w:rFonts w:eastAsia="Arial Narrow" w:cs="Arial"/>
                <w:b/>
              </w:rPr>
              <w:t>Identifikácia sprostredkovateľa:</w:t>
            </w:r>
          </w:p>
        </w:tc>
        <w:tc>
          <w:tcPr>
            <w:tcW w:w="6622" w:type="dxa"/>
            <w:shd w:val="clear" w:color="auto" w:fill="D9D9D9" w:themeFill="background1" w:themeFillShade="D9"/>
            <w:vAlign w:val="center"/>
          </w:tcPr>
          <w:p w14:paraId="4AB42821" w14:textId="5174A1C0" w:rsidR="00B4497B" w:rsidRPr="00822A39" w:rsidRDefault="00B4497B" w:rsidP="005A338C">
            <w:pPr>
              <w:spacing w:line="240" w:lineRule="auto"/>
              <w:rPr>
                <w:rFonts w:eastAsia="Arial Narrow" w:cs="Arial"/>
                <w:b/>
              </w:rPr>
            </w:pPr>
          </w:p>
        </w:tc>
      </w:tr>
      <w:tr w:rsidR="00B4497B" w:rsidRPr="00822A39" w14:paraId="32D976AB" w14:textId="77777777" w:rsidTr="00290E83">
        <w:trPr>
          <w:trHeight w:val="370"/>
        </w:trPr>
        <w:tc>
          <w:tcPr>
            <w:tcW w:w="3125" w:type="dxa"/>
            <w:gridSpan w:val="2"/>
            <w:shd w:val="clear" w:color="auto" w:fill="D9D9D9" w:themeFill="background1" w:themeFillShade="D9"/>
            <w:vAlign w:val="center"/>
          </w:tcPr>
          <w:p w14:paraId="1713EE6E" w14:textId="77777777" w:rsidR="00B4497B" w:rsidRPr="00822A39" w:rsidRDefault="00B4497B" w:rsidP="00290E83">
            <w:pPr>
              <w:spacing w:line="240" w:lineRule="auto"/>
              <w:rPr>
                <w:rFonts w:eastAsia="Arial Narrow" w:cs="Arial"/>
                <w:b/>
              </w:rPr>
            </w:pPr>
            <w:r w:rsidRPr="00822A39">
              <w:rPr>
                <w:rFonts w:eastAsia="Arial Narrow" w:cs="Arial"/>
                <w:b/>
              </w:rPr>
              <w:t>Identifikácia zmluvy:</w:t>
            </w:r>
          </w:p>
        </w:tc>
        <w:tc>
          <w:tcPr>
            <w:tcW w:w="6622" w:type="dxa"/>
            <w:shd w:val="clear" w:color="auto" w:fill="D9D9D9" w:themeFill="background1" w:themeFillShade="D9"/>
            <w:vAlign w:val="center"/>
          </w:tcPr>
          <w:p w14:paraId="72AEB16C" w14:textId="026E32EC" w:rsidR="00B4497B" w:rsidRPr="00822A39" w:rsidRDefault="00B4497B" w:rsidP="00290E83">
            <w:pPr>
              <w:spacing w:line="240" w:lineRule="auto"/>
              <w:rPr>
                <w:rFonts w:eastAsia="Arial Narrow" w:cs="Arial"/>
                <w:b/>
              </w:rPr>
            </w:pPr>
          </w:p>
        </w:tc>
      </w:tr>
      <w:tr w:rsidR="00B4497B" w:rsidRPr="00822A39" w14:paraId="732BCF20" w14:textId="77777777" w:rsidTr="00290E83">
        <w:trPr>
          <w:trHeight w:val="110"/>
        </w:trPr>
        <w:tc>
          <w:tcPr>
            <w:tcW w:w="511" w:type="dxa"/>
            <w:shd w:val="clear" w:color="auto" w:fill="auto"/>
            <w:vAlign w:val="center"/>
          </w:tcPr>
          <w:p w14:paraId="5BAA5077" w14:textId="77777777" w:rsidR="00B4497B" w:rsidRPr="00822A39" w:rsidRDefault="00B4497B" w:rsidP="00290E83">
            <w:pPr>
              <w:spacing w:line="240" w:lineRule="auto"/>
              <w:rPr>
                <w:rFonts w:eastAsia="Arial Narrow" w:cs="Arial"/>
              </w:rPr>
            </w:pPr>
            <w:r w:rsidRPr="00822A39">
              <w:rPr>
                <w:rFonts w:eastAsia="Arial Narrow" w:cs="Arial"/>
              </w:rPr>
              <w:t>1.</w:t>
            </w:r>
          </w:p>
        </w:tc>
        <w:tc>
          <w:tcPr>
            <w:tcW w:w="2614" w:type="dxa"/>
            <w:shd w:val="clear" w:color="auto" w:fill="auto"/>
            <w:vAlign w:val="center"/>
          </w:tcPr>
          <w:p w14:paraId="2FDDD6F9" w14:textId="77777777" w:rsidR="00B4497B" w:rsidRPr="00822A39" w:rsidRDefault="00B4497B" w:rsidP="00290E83">
            <w:pPr>
              <w:spacing w:line="240" w:lineRule="auto"/>
              <w:rPr>
                <w:rFonts w:eastAsia="Arial Narrow" w:cs="Arial"/>
              </w:rPr>
            </w:pPr>
            <w:r w:rsidRPr="00822A39">
              <w:rPr>
                <w:rFonts w:eastAsia="Arial Narrow" w:cs="Arial"/>
              </w:rPr>
              <w:t xml:space="preserve">Dátum porušenia </w:t>
            </w:r>
            <w:r>
              <w:rPr>
                <w:rFonts w:eastAsia="Arial Narrow" w:cs="Arial"/>
              </w:rPr>
              <w:t>ochrany</w:t>
            </w:r>
            <w:r w:rsidRPr="00822A39">
              <w:rPr>
                <w:rFonts w:eastAsia="Arial Narrow" w:cs="Arial"/>
              </w:rPr>
              <w:t>, pokiaľ je známy:</w:t>
            </w:r>
          </w:p>
        </w:tc>
        <w:tc>
          <w:tcPr>
            <w:tcW w:w="6622" w:type="dxa"/>
            <w:shd w:val="clear" w:color="auto" w:fill="auto"/>
            <w:vAlign w:val="center"/>
          </w:tcPr>
          <w:p w14:paraId="6C8CDDF4" w14:textId="77777777" w:rsidR="00B4497B" w:rsidRPr="00822A39" w:rsidRDefault="00B4497B" w:rsidP="00290E83">
            <w:pPr>
              <w:widowControl w:val="0"/>
              <w:overflowPunct w:val="0"/>
              <w:autoSpaceDE w:val="0"/>
              <w:autoSpaceDN w:val="0"/>
              <w:adjustRightInd w:val="0"/>
              <w:spacing w:line="240" w:lineRule="auto"/>
              <w:textAlignment w:val="baseline"/>
              <w:rPr>
                <w:rFonts w:eastAsia="Arial Narrow" w:cs="Arial"/>
                <w:b/>
              </w:rPr>
            </w:pPr>
          </w:p>
        </w:tc>
      </w:tr>
      <w:tr w:rsidR="00B4497B" w:rsidRPr="00822A39" w14:paraId="6D380C09" w14:textId="77777777" w:rsidTr="00290E83">
        <w:trPr>
          <w:trHeight w:val="475"/>
        </w:trPr>
        <w:tc>
          <w:tcPr>
            <w:tcW w:w="511" w:type="dxa"/>
            <w:shd w:val="clear" w:color="auto" w:fill="auto"/>
            <w:vAlign w:val="center"/>
          </w:tcPr>
          <w:p w14:paraId="72B5F7A2" w14:textId="77777777" w:rsidR="00B4497B" w:rsidRPr="00822A39" w:rsidRDefault="00B4497B" w:rsidP="00290E83">
            <w:pPr>
              <w:spacing w:line="240" w:lineRule="auto"/>
              <w:rPr>
                <w:rFonts w:eastAsia="Arial Narrow" w:cs="Arial"/>
              </w:rPr>
            </w:pPr>
            <w:r w:rsidRPr="00822A39">
              <w:rPr>
                <w:rFonts w:eastAsia="Arial Narrow" w:cs="Arial"/>
              </w:rPr>
              <w:t>2.</w:t>
            </w:r>
          </w:p>
        </w:tc>
        <w:tc>
          <w:tcPr>
            <w:tcW w:w="2614" w:type="dxa"/>
            <w:shd w:val="clear" w:color="auto" w:fill="auto"/>
            <w:vAlign w:val="center"/>
          </w:tcPr>
          <w:p w14:paraId="49E9E92D" w14:textId="77777777" w:rsidR="00B4497B" w:rsidRPr="00822A39" w:rsidRDefault="00B4497B" w:rsidP="00290E83">
            <w:pPr>
              <w:spacing w:line="240" w:lineRule="auto"/>
              <w:rPr>
                <w:rFonts w:eastAsia="Arial Narrow" w:cs="Arial"/>
              </w:rPr>
            </w:pPr>
            <w:r w:rsidRPr="00822A39">
              <w:rPr>
                <w:rFonts w:eastAsia="Arial Narrow" w:cs="Arial"/>
              </w:rPr>
              <w:t>Dátum zistenia porušenia:</w:t>
            </w:r>
          </w:p>
        </w:tc>
        <w:tc>
          <w:tcPr>
            <w:tcW w:w="6622" w:type="dxa"/>
            <w:shd w:val="clear" w:color="auto" w:fill="auto"/>
            <w:vAlign w:val="center"/>
          </w:tcPr>
          <w:p w14:paraId="2DA34FC5" w14:textId="77777777" w:rsidR="00B4497B" w:rsidRPr="00822A39" w:rsidRDefault="00B4497B" w:rsidP="00290E83">
            <w:pPr>
              <w:spacing w:line="240" w:lineRule="auto"/>
              <w:rPr>
                <w:rFonts w:eastAsia="Arial Narrow" w:cs="Arial"/>
                <w:b/>
              </w:rPr>
            </w:pPr>
          </w:p>
        </w:tc>
      </w:tr>
      <w:tr w:rsidR="00B4497B" w:rsidRPr="00822A39" w14:paraId="56621521" w14:textId="77777777" w:rsidTr="00290E83">
        <w:trPr>
          <w:trHeight w:val="110"/>
        </w:trPr>
        <w:tc>
          <w:tcPr>
            <w:tcW w:w="511" w:type="dxa"/>
            <w:shd w:val="clear" w:color="auto" w:fill="auto"/>
            <w:vAlign w:val="center"/>
          </w:tcPr>
          <w:p w14:paraId="1A329C73" w14:textId="77777777" w:rsidR="00B4497B" w:rsidRPr="00822A39" w:rsidRDefault="00B4497B" w:rsidP="00290E83">
            <w:pPr>
              <w:spacing w:line="240" w:lineRule="auto"/>
              <w:rPr>
                <w:rFonts w:eastAsia="Arial Narrow" w:cs="Arial"/>
              </w:rPr>
            </w:pPr>
            <w:r w:rsidRPr="00822A39">
              <w:rPr>
                <w:rFonts w:eastAsia="Arial Narrow" w:cs="Arial"/>
              </w:rPr>
              <w:t>3.</w:t>
            </w:r>
          </w:p>
        </w:tc>
        <w:tc>
          <w:tcPr>
            <w:tcW w:w="2614" w:type="dxa"/>
            <w:shd w:val="clear" w:color="auto" w:fill="auto"/>
            <w:vAlign w:val="center"/>
          </w:tcPr>
          <w:p w14:paraId="22A89FE7" w14:textId="77777777" w:rsidR="00B4497B" w:rsidRPr="00822A39" w:rsidRDefault="00B4497B" w:rsidP="00290E83">
            <w:pPr>
              <w:spacing w:line="240" w:lineRule="auto"/>
              <w:rPr>
                <w:rFonts w:eastAsia="Arial Narrow" w:cs="Arial"/>
              </w:rPr>
            </w:pPr>
            <w:r w:rsidRPr="00822A39">
              <w:rPr>
                <w:rFonts w:eastAsia="Arial Narrow" w:cs="Arial"/>
              </w:rPr>
              <w:t>Dátum ohlásenia Prevádzkovateľovi:</w:t>
            </w:r>
          </w:p>
        </w:tc>
        <w:tc>
          <w:tcPr>
            <w:tcW w:w="6622" w:type="dxa"/>
            <w:shd w:val="clear" w:color="auto" w:fill="auto"/>
            <w:vAlign w:val="center"/>
          </w:tcPr>
          <w:p w14:paraId="3A0B1645" w14:textId="77777777" w:rsidR="00B4497B" w:rsidRPr="00822A39" w:rsidRDefault="00B4497B" w:rsidP="00290E83">
            <w:pPr>
              <w:spacing w:line="240" w:lineRule="auto"/>
              <w:rPr>
                <w:rFonts w:eastAsia="Arial Narrow" w:cs="Arial"/>
                <w:b/>
              </w:rPr>
            </w:pPr>
          </w:p>
        </w:tc>
      </w:tr>
      <w:tr w:rsidR="00B4497B" w:rsidRPr="00822A39" w14:paraId="503A8B2B" w14:textId="77777777" w:rsidTr="00290E83">
        <w:trPr>
          <w:trHeight w:val="543"/>
        </w:trPr>
        <w:tc>
          <w:tcPr>
            <w:tcW w:w="511" w:type="dxa"/>
            <w:shd w:val="clear" w:color="auto" w:fill="auto"/>
            <w:vAlign w:val="center"/>
          </w:tcPr>
          <w:p w14:paraId="0BD17872" w14:textId="77777777" w:rsidR="00B4497B" w:rsidRPr="00822A39" w:rsidRDefault="00B4497B" w:rsidP="00290E83">
            <w:pPr>
              <w:spacing w:line="240" w:lineRule="auto"/>
              <w:rPr>
                <w:rFonts w:eastAsia="Arial Narrow" w:cs="Arial"/>
              </w:rPr>
            </w:pPr>
            <w:r w:rsidRPr="00822A39">
              <w:rPr>
                <w:rFonts w:eastAsia="Arial Narrow" w:cs="Arial"/>
              </w:rPr>
              <w:t>4.</w:t>
            </w:r>
          </w:p>
        </w:tc>
        <w:tc>
          <w:tcPr>
            <w:tcW w:w="2614" w:type="dxa"/>
            <w:shd w:val="clear" w:color="auto" w:fill="auto"/>
            <w:vAlign w:val="center"/>
          </w:tcPr>
          <w:p w14:paraId="7E065EA3" w14:textId="77777777" w:rsidR="00B4497B" w:rsidRPr="00822A39" w:rsidRDefault="00B4497B" w:rsidP="00290E83">
            <w:pPr>
              <w:spacing w:line="240" w:lineRule="auto"/>
              <w:rPr>
                <w:rFonts w:eastAsia="Arial Narrow" w:cs="Arial"/>
              </w:rPr>
            </w:pPr>
            <w:r w:rsidRPr="00822A39">
              <w:rPr>
                <w:rFonts w:eastAsia="Arial Narrow" w:cs="Arial"/>
              </w:rPr>
              <w:t>Povaha porušenia:</w:t>
            </w:r>
          </w:p>
        </w:tc>
        <w:tc>
          <w:tcPr>
            <w:tcW w:w="6622" w:type="dxa"/>
            <w:shd w:val="clear" w:color="auto" w:fill="auto"/>
            <w:vAlign w:val="center"/>
          </w:tcPr>
          <w:p w14:paraId="5569A061" w14:textId="77777777" w:rsidR="00B4497B" w:rsidRPr="00822A39" w:rsidRDefault="00B4497B" w:rsidP="00290E83">
            <w:pPr>
              <w:spacing w:line="240" w:lineRule="auto"/>
              <w:rPr>
                <w:rFonts w:eastAsia="Arial Narrow" w:cs="Arial"/>
                <w:b/>
              </w:rPr>
            </w:pPr>
          </w:p>
        </w:tc>
      </w:tr>
      <w:tr w:rsidR="00B4497B" w:rsidRPr="00822A39" w14:paraId="433419C0" w14:textId="77777777" w:rsidTr="00290E83">
        <w:trPr>
          <w:trHeight w:val="110"/>
        </w:trPr>
        <w:tc>
          <w:tcPr>
            <w:tcW w:w="511" w:type="dxa"/>
            <w:shd w:val="clear" w:color="auto" w:fill="auto"/>
            <w:vAlign w:val="center"/>
          </w:tcPr>
          <w:p w14:paraId="70F9D9F8" w14:textId="77777777" w:rsidR="00B4497B" w:rsidRPr="00822A39" w:rsidRDefault="00B4497B" w:rsidP="00290E83">
            <w:pPr>
              <w:spacing w:line="240" w:lineRule="auto"/>
              <w:rPr>
                <w:rFonts w:eastAsia="Arial Narrow" w:cs="Arial"/>
              </w:rPr>
            </w:pPr>
            <w:r w:rsidRPr="00822A39">
              <w:rPr>
                <w:rFonts w:eastAsia="Arial Narrow" w:cs="Arial"/>
              </w:rPr>
              <w:t>5.</w:t>
            </w:r>
          </w:p>
        </w:tc>
        <w:tc>
          <w:tcPr>
            <w:tcW w:w="2614" w:type="dxa"/>
            <w:shd w:val="clear" w:color="auto" w:fill="auto"/>
            <w:vAlign w:val="center"/>
          </w:tcPr>
          <w:p w14:paraId="3C2BE7C5" w14:textId="77777777" w:rsidR="00B4497B" w:rsidRPr="00822A39" w:rsidRDefault="00B4497B" w:rsidP="00290E83">
            <w:pPr>
              <w:spacing w:line="240" w:lineRule="auto"/>
              <w:rPr>
                <w:rFonts w:eastAsia="Arial Narrow" w:cs="Arial"/>
              </w:rPr>
            </w:pPr>
            <w:r w:rsidRPr="00822A39">
              <w:rPr>
                <w:rFonts w:eastAsia="Arial Narrow" w:cs="Arial"/>
              </w:rPr>
              <w:t>Príčina porušenia, pokiaľ je známa:</w:t>
            </w:r>
          </w:p>
        </w:tc>
        <w:tc>
          <w:tcPr>
            <w:tcW w:w="6622" w:type="dxa"/>
            <w:shd w:val="clear" w:color="auto" w:fill="auto"/>
            <w:vAlign w:val="center"/>
          </w:tcPr>
          <w:p w14:paraId="7B6740F6" w14:textId="77777777" w:rsidR="00B4497B" w:rsidRPr="00822A39" w:rsidRDefault="00B4497B" w:rsidP="00290E83">
            <w:pPr>
              <w:spacing w:line="240" w:lineRule="auto"/>
              <w:rPr>
                <w:rFonts w:eastAsia="Arial Narrow" w:cs="Arial"/>
                <w:b/>
              </w:rPr>
            </w:pPr>
          </w:p>
        </w:tc>
      </w:tr>
      <w:tr w:rsidR="00B4497B" w:rsidRPr="00822A39" w14:paraId="4EFB4913" w14:textId="77777777" w:rsidTr="00290E83">
        <w:trPr>
          <w:trHeight w:val="894"/>
        </w:trPr>
        <w:tc>
          <w:tcPr>
            <w:tcW w:w="511" w:type="dxa"/>
            <w:shd w:val="clear" w:color="auto" w:fill="auto"/>
            <w:vAlign w:val="center"/>
          </w:tcPr>
          <w:p w14:paraId="40CCA24F" w14:textId="77777777" w:rsidR="00B4497B" w:rsidRPr="00822A39" w:rsidRDefault="00B4497B" w:rsidP="00290E83">
            <w:pPr>
              <w:spacing w:line="240" w:lineRule="auto"/>
              <w:rPr>
                <w:rFonts w:eastAsia="Arial Narrow" w:cs="Arial"/>
              </w:rPr>
            </w:pPr>
            <w:r w:rsidRPr="00822A39">
              <w:rPr>
                <w:rFonts w:eastAsia="Arial Narrow" w:cs="Arial"/>
              </w:rPr>
              <w:t>6.</w:t>
            </w:r>
          </w:p>
        </w:tc>
        <w:tc>
          <w:tcPr>
            <w:tcW w:w="2614" w:type="dxa"/>
            <w:shd w:val="clear" w:color="auto" w:fill="auto"/>
            <w:vAlign w:val="center"/>
          </w:tcPr>
          <w:p w14:paraId="057B7616" w14:textId="77777777" w:rsidR="00B4497B" w:rsidRPr="00822A39" w:rsidRDefault="00B4497B" w:rsidP="00290E83">
            <w:pPr>
              <w:spacing w:line="240" w:lineRule="auto"/>
              <w:rPr>
                <w:rFonts w:eastAsia="Arial Narrow" w:cs="Arial"/>
              </w:rPr>
            </w:pPr>
            <w:r w:rsidRPr="00822A39">
              <w:rPr>
                <w:rFonts w:eastAsia="Arial Narrow" w:cs="Arial"/>
              </w:rPr>
              <w:t xml:space="preserve">Približný počet dotknutých </w:t>
            </w:r>
            <w:r>
              <w:rPr>
                <w:rFonts w:eastAsia="Arial Narrow" w:cs="Arial"/>
              </w:rPr>
              <w:t>osôb</w:t>
            </w:r>
            <w:r w:rsidRPr="00822A39">
              <w:rPr>
                <w:rFonts w:eastAsia="Arial Narrow" w:cs="Arial"/>
              </w:rPr>
              <w:t>, pokiaľ je známy:</w:t>
            </w:r>
          </w:p>
        </w:tc>
        <w:tc>
          <w:tcPr>
            <w:tcW w:w="6622" w:type="dxa"/>
            <w:shd w:val="clear" w:color="auto" w:fill="auto"/>
            <w:vAlign w:val="center"/>
          </w:tcPr>
          <w:p w14:paraId="6C6DE51C" w14:textId="77777777" w:rsidR="00B4497B" w:rsidRPr="00822A39" w:rsidRDefault="00B4497B" w:rsidP="00290E83">
            <w:pPr>
              <w:spacing w:line="240" w:lineRule="auto"/>
              <w:rPr>
                <w:rFonts w:eastAsia="Arial Narrow" w:cs="Arial"/>
                <w:b/>
              </w:rPr>
            </w:pPr>
          </w:p>
        </w:tc>
      </w:tr>
      <w:tr w:rsidR="00B4497B" w:rsidRPr="00822A39" w14:paraId="4604C58E" w14:textId="77777777" w:rsidTr="00290E83">
        <w:trPr>
          <w:trHeight w:val="567"/>
        </w:trPr>
        <w:tc>
          <w:tcPr>
            <w:tcW w:w="511" w:type="dxa"/>
            <w:shd w:val="clear" w:color="auto" w:fill="auto"/>
            <w:vAlign w:val="center"/>
          </w:tcPr>
          <w:p w14:paraId="192F38F1" w14:textId="77777777" w:rsidR="00B4497B" w:rsidRPr="00822A39" w:rsidRDefault="00B4497B" w:rsidP="00290E83">
            <w:pPr>
              <w:spacing w:line="240" w:lineRule="auto"/>
              <w:rPr>
                <w:rFonts w:eastAsia="Arial Narrow" w:cs="Arial"/>
              </w:rPr>
            </w:pPr>
            <w:r w:rsidRPr="00822A39">
              <w:rPr>
                <w:rFonts w:eastAsia="Arial Narrow" w:cs="Arial"/>
              </w:rPr>
              <w:t>7.</w:t>
            </w:r>
          </w:p>
        </w:tc>
        <w:tc>
          <w:tcPr>
            <w:tcW w:w="2614" w:type="dxa"/>
            <w:shd w:val="clear" w:color="auto" w:fill="auto"/>
            <w:vAlign w:val="center"/>
          </w:tcPr>
          <w:p w14:paraId="43A843A0" w14:textId="77777777" w:rsidR="00B4497B" w:rsidRPr="00822A39" w:rsidRDefault="00B4497B" w:rsidP="00290E83">
            <w:pPr>
              <w:spacing w:line="240" w:lineRule="auto"/>
              <w:rPr>
                <w:rFonts w:eastAsia="Arial Narrow" w:cs="Arial"/>
              </w:rPr>
            </w:pPr>
            <w:r w:rsidRPr="00822A39">
              <w:rPr>
                <w:rFonts w:eastAsia="Arial Narrow" w:cs="Arial"/>
              </w:rPr>
              <w:t xml:space="preserve">Kategórie dotknutých </w:t>
            </w:r>
            <w:r>
              <w:rPr>
                <w:rFonts w:eastAsia="Arial Narrow" w:cs="Arial"/>
              </w:rPr>
              <w:t>osôb</w:t>
            </w:r>
            <w:r w:rsidRPr="00822A39">
              <w:rPr>
                <w:rFonts w:eastAsia="Arial Narrow" w:cs="Arial"/>
              </w:rPr>
              <w:t>:</w:t>
            </w:r>
          </w:p>
        </w:tc>
        <w:tc>
          <w:tcPr>
            <w:tcW w:w="6622" w:type="dxa"/>
            <w:shd w:val="clear" w:color="auto" w:fill="auto"/>
            <w:vAlign w:val="center"/>
          </w:tcPr>
          <w:p w14:paraId="2937354E" w14:textId="77777777" w:rsidR="00B4497B" w:rsidRPr="00822A39" w:rsidRDefault="00B4497B" w:rsidP="00290E83">
            <w:pPr>
              <w:spacing w:line="240" w:lineRule="auto"/>
              <w:rPr>
                <w:rFonts w:eastAsia="Arial Narrow" w:cs="Arial"/>
                <w:b/>
              </w:rPr>
            </w:pPr>
          </w:p>
        </w:tc>
      </w:tr>
      <w:tr w:rsidR="00B4497B" w:rsidRPr="00822A39" w14:paraId="7AFE30C3" w14:textId="77777777" w:rsidTr="00290E83">
        <w:trPr>
          <w:trHeight w:val="110"/>
        </w:trPr>
        <w:tc>
          <w:tcPr>
            <w:tcW w:w="511" w:type="dxa"/>
            <w:shd w:val="clear" w:color="auto" w:fill="auto"/>
            <w:vAlign w:val="center"/>
          </w:tcPr>
          <w:p w14:paraId="401BB8B8" w14:textId="77777777" w:rsidR="00B4497B" w:rsidRPr="00822A39" w:rsidRDefault="00B4497B" w:rsidP="00290E83">
            <w:pPr>
              <w:spacing w:line="240" w:lineRule="auto"/>
              <w:rPr>
                <w:rFonts w:eastAsia="Arial Narrow" w:cs="Arial"/>
              </w:rPr>
            </w:pPr>
            <w:r w:rsidRPr="00822A39">
              <w:rPr>
                <w:rFonts w:eastAsia="Arial Narrow" w:cs="Arial"/>
              </w:rPr>
              <w:t>8.</w:t>
            </w:r>
          </w:p>
        </w:tc>
        <w:tc>
          <w:tcPr>
            <w:tcW w:w="2614" w:type="dxa"/>
            <w:shd w:val="clear" w:color="auto" w:fill="auto"/>
            <w:vAlign w:val="center"/>
          </w:tcPr>
          <w:p w14:paraId="028A4669" w14:textId="77777777" w:rsidR="00B4497B" w:rsidRPr="00822A39" w:rsidRDefault="00B4497B" w:rsidP="00290E83">
            <w:pPr>
              <w:spacing w:line="240" w:lineRule="auto"/>
              <w:rPr>
                <w:rFonts w:eastAsia="Arial Narrow" w:cs="Arial"/>
              </w:rPr>
            </w:pPr>
            <w:r>
              <w:rPr>
                <w:rFonts w:eastAsia="Arial Narrow" w:cs="Arial"/>
              </w:rPr>
              <w:t>Približný</w:t>
            </w:r>
            <w:r w:rsidRPr="00822A39">
              <w:rPr>
                <w:rFonts w:eastAsia="Arial Narrow" w:cs="Arial"/>
              </w:rPr>
              <w:t xml:space="preserve"> </w:t>
            </w:r>
            <w:r>
              <w:rPr>
                <w:rFonts w:eastAsia="Arial Narrow" w:cs="Arial"/>
              </w:rPr>
              <w:t xml:space="preserve">počet </w:t>
            </w:r>
            <w:r w:rsidRPr="00822A39">
              <w:rPr>
                <w:rFonts w:eastAsia="Arial Narrow" w:cs="Arial"/>
              </w:rPr>
              <w:t>dotknutých záznamov</w:t>
            </w:r>
            <w:r>
              <w:rPr>
                <w:rFonts w:eastAsia="Arial Narrow" w:cs="Arial"/>
              </w:rPr>
              <w:t xml:space="preserve"> o</w:t>
            </w:r>
            <w:r w:rsidRPr="00822A39">
              <w:rPr>
                <w:rFonts w:eastAsia="Arial Narrow" w:cs="Arial"/>
              </w:rPr>
              <w:t xml:space="preserve"> </w:t>
            </w:r>
            <w:r>
              <w:rPr>
                <w:rFonts w:eastAsia="Arial Narrow" w:cs="Arial"/>
              </w:rPr>
              <w:t>osobných údajoch</w:t>
            </w:r>
            <w:r w:rsidRPr="00822A39">
              <w:rPr>
                <w:rFonts w:eastAsia="Arial Narrow" w:cs="Arial"/>
              </w:rPr>
              <w:t>, pokiaľ je známy:</w:t>
            </w:r>
          </w:p>
        </w:tc>
        <w:tc>
          <w:tcPr>
            <w:tcW w:w="6622" w:type="dxa"/>
            <w:shd w:val="clear" w:color="auto" w:fill="auto"/>
            <w:vAlign w:val="center"/>
          </w:tcPr>
          <w:p w14:paraId="0DBBDC46" w14:textId="77777777" w:rsidR="00B4497B" w:rsidRPr="00822A39" w:rsidRDefault="00B4497B" w:rsidP="00290E83">
            <w:pPr>
              <w:widowControl w:val="0"/>
              <w:overflowPunct w:val="0"/>
              <w:autoSpaceDE w:val="0"/>
              <w:autoSpaceDN w:val="0"/>
              <w:adjustRightInd w:val="0"/>
              <w:spacing w:line="240" w:lineRule="auto"/>
              <w:textAlignment w:val="baseline"/>
              <w:rPr>
                <w:rFonts w:eastAsia="Arial Narrow" w:cs="Arial"/>
                <w:b/>
              </w:rPr>
            </w:pPr>
          </w:p>
        </w:tc>
      </w:tr>
      <w:tr w:rsidR="00B4497B" w:rsidRPr="00822A39" w14:paraId="45FB32EB" w14:textId="77777777" w:rsidTr="00290E83">
        <w:trPr>
          <w:trHeight w:val="110"/>
        </w:trPr>
        <w:tc>
          <w:tcPr>
            <w:tcW w:w="511" w:type="dxa"/>
            <w:shd w:val="clear" w:color="auto" w:fill="auto"/>
            <w:vAlign w:val="center"/>
          </w:tcPr>
          <w:p w14:paraId="04A196B0" w14:textId="77777777" w:rsidR="00B4497B" w:rsidRPr="00822A39" w:rsidRDefault="00B4497B" w:rsidP="00290E83">
            <w:pPr>
              <w:spacing w:line="240" w:lineRule="auto"/>
              <w:rPr>
                <w:rFonts w:eastAsia="Arial Narrow" w:cs="Arial"/>
              </w:rPr>
            </w:pPr>
            <w:r w:rsidRPr="00822A39">
              <w:rPr>
                <w:rFonts w:eastAsia="Arial Narrow" w:cs="Arial"/>
              </w:rPr>
              <w:t>9.</w:t>
            </w:r>
          </w:p>
        </w:tc>
        <w:tc>
          <w:tcPr>
            <w:tcW w:w="2614" w:type="dxa"/>
            <w:shd w:val="clear" w:color="auto" w:fill="auto"/>
            <w:vAlign w:val="center"/>
          </w:tcPr>
          <w:p w14:paraId="461E9C81" w14:textId="77777777" w:rsidR="00B4497B" w:rsidRPr="00822A39" w:rsidRDefault="00B4497B" w:rsidP="00290E83">
            <w:pPr>
              <w:spacing w:line="240" w:lineRule="auto"/>
              <w:rPr>
                <w:rFonts w:eastAsia="Arial Narrow" w:cs="Arial"/>
                <w:b/>
              </w:rPr>
            </w:pPr>
            <w:r w:rsidRPr="00822A39">
              <w:rPr>
                <w:rFonts w:eastAsia="Arial Narrow" w:cs="Arial"/>
              </w:rPr>
              <w:t>Popis pravdepodobných dôsledkov porušenia:</w:t>
            </w:r>
          </w:p>
        </w:tc>
        <w:tc>
          <w:tcPr>
            <w:tcW w:w="6622" w:type="dxa"/>
            <w:shd w:val="clear" w:color="auto" w:fill="auto"/>
            <w:vAlign w:val="center"/>
          </w:tcPr>
          <w:p w14:paraId="1F66CE0B" w14:textId="77777777" w:rsidR="00B4497B" w:rsidRPr="00822A39" w:rsidRDefault="00B4497B" w:rsidP="00290E83">
            <w:pPr>
              <w:widowControl w:val="0"/>
              <w:overflowPunct w:val="0"/>
              <w:autoSpaceDE w:val="0"/>
              <w:autoSpaceDN w:val="0"/>
              <w:adjustRightInd w:val="0"/>
              <w:spacing w:line="240" w:lineRule="auto"/>
              <w:textAlignment w:val="baseline"/>
              <w:rPr>
                <w:rFonts w:eastAsia="Arial Narrow" w:cs="Arial"/>
              </w:rPr>
            </w:pPr>
          </w:p>
        </w:tc>
      </w:tr>
      <w:tr w:rsidR="00B4497B" w:rsidRPr="00822A39" w14:paraId="07067276" w14:textId="77777777" w:rsidTr="00290E83">
        <w:trPr>
          <w:trHeight w:val="110"/>
        </w:trPr>
        <w:tc>
          <w:tcPr>
            <w:tcW w:w="511" w:type="dxa"/>
            <w:shd w:val="clear" w:color="auto" w:fill="auto"/>
            <w:vAlign w:val="center"/>
          </w:tcPr>
          <w:p w14:paraId="50DD40AE" w14:textId="77777777" w:rsidR="00B4497B" w:rsidRPr="00822A39" w:rsidRDefault="00B4497B" w:rsidP="00290E83">
            <w:pPr>
              <w:spacing w:line="240" w:lineRule="auto"/>
              <w:rPr>
                <w:rFonts w:eastAsia="Arial Narrow" w:cs="Arial"/>
              </w:rPr>
            </w:pPr>
            <w:r w:rsidRPr="00822A39">
              <w:rPr>
                <w:rFonts w:eastAsia="Arial Narrow" w:cs="Arial"/>
              </w:rPr>
              <w:t>10.</w:t>
            </w:r>
          </w:p>
        </w:tc>
        <w:tc>
          <w:tcPr>
            <w:tcW w:w="2614" w:type="dxa"/>
            <w:shd w:val="clear" w:color="auto" w:fill="auto"/>
            <w:vAlign w:val="center"/>
          </w:tcPr>
          <w:p w14:paraId="53072ED9" w14:textId="77777777" w:rsidR="00B4497B" w:rsidRPr="00822A39" w:rsidRDefault="00B4497B" w:rsidP="00290E83">
            <w:pPr>
              <w:spacing w:line="240" w:lineRule="auto"/>
              <w:rPr>
                <w:rFonts w:eastAsia="Arial Narrow" w:cs="Arial"/>
              </w:rPr>
            </w:pPr>
            <w:r w:rsidRPr="00822A39">
              <w:rPr>
                <w:rFonts w:eastAsia="Arial Narrow" w:cs="Arial"/>
              </w:rPr>
              <w:t xml:space="preserve">Popis prijatých opatrení alebo opatrení navrhnutých k prijatiu s cieľom </w:t>
            </w:r>
            <w:r>
              <w:rPr>
                <w:rFonts w:eastAsia="Arial Narrow" w:cs="Arial"/>
              </w:rPr>
              <w:t>napraviť porušenie</w:t>
            </w:r>
            <w:r w:rsidRPr="00822A39">
              <w:rPr>
                <w:rFonts w:eastAsia="Arial Narrow" w:cs="Arial"/>
              </w:rPr>
              <w:t>:</w:t>
            </w:r>
          </w:p>
        </w:tc>
        <w:tc>
          <w:tcPr>
            <w:tcW w:w="6622" w:type="dxa"/>
            <w:shd w:val="clear" w:color="auto" w:fill="auto"/>
            <w:vAlign w:val="center"/>
          </w:tcPr>
          <w:p w14:paraId="559D1A4A" w14:textId="77777777" w:rsidR="00B4497B" w:rsidRPr="00822A39" w:rsidRDefault="00B4497B" w:rsidP="00290E83">
            <w:pPr>
              <w:widowControl w:val="0"/>
              <w:overflowPunct w:val="0"/>
              <w:autoSpaceDE w:val="0"/>
              <w:autoSpaceDN w:val="0"/>
              <w:adjustRightInd w:val="0"/>
              <w:spacing w:line="240" w:lineRule="auto"/>
              <w:textAlignment w:val="baseline"/>
              <w:rPr>
                <w:rFonts w:eastAsia="Arial Narrow" w:cs="Arial"/>
              </w:rPr>
            </w:pPr>
          </w:p>
        </w:tc>
      </w:tr>
      <w:tr w:rsidR="00B4497B" w:rsidRPr="00822A39" w14:paraId="69D40238" w14:textId="77777777" w:rsidTr="00290E83">
        <w:trPr>
          <w:trHeight w:val="709"/>
        </w:trPr>
        <w:tc>
          <w:tcPr>
            <w:tcW w:w="511" w:type="dxa"/>
            <w:shd w:val="clear" w:color="auto" w:fill="auto"/>
            <w:vAlign w:val="center"/>
          </w:tcPr>
          <w:p w14:paraId="1D61C9B9" w14:textId="77777777" w:rsidR="00B4497B" w:rsidRPr="00822A39" w:rsidRDefault="00B4497B" w:rsidP="00290E83">
            <w:pPr>
              <w:spacing w:line="240" w:lineRule="auto"/>
              <w:rPr>
                <w:rFonts w:eastAsia="Arial Narrow" w:cs="Arial"/>
              </w:rPr>
            </w:pPr>
            <w:r w:rsidRPr="00822A39">
              <w:rPr>
                <w:rFonts w:eastAsia="Arial Narrow" w:cs="Arial"/>
              </w:rPr>
              <w:t>11.</w:t>
            </w:r>
          </w:p>
        </w:tc>
        <w:tc>
          <w:tcPr>
            <w:tcW w:w="2614" w:type="dxa"/>
            <w:shd w:val="clear" w:color="auto" w:fill="auto"/>
            <w:vAlign w:val="center"/>
          </w:tcPr>
          <w:p w14:paraId="4B84822B" w14:textId="77777777" w:rsidR="00B4497B" w:rsidRPr="00822A39" w:rsidRDefault="00B4497B" w:rsidP="00290E83">
            <w:pPr>
              <w:spacing w:line="240" w:lineRule="auto"/>
              <w:rPr>
                <w:rFonts w:eastAsia="Arial Narrow" w:cs="Arial"/>
              </w:rPr>
            </w:pPr>
            <w:r w:rsidRPr="00822A39">
              <w:rPr>
                <w:rFonts w:eastAsia="Arial Narrow" w:cs="Arial"/>
              </w:rPr>
              <w:t>Akékoľvek poznámky:</w:t>
            </w:r>
          </w:p>
        </w:tc>
        <w:tc>
          <w:tcPr>
            <w:tcW w:w="6622" w:type="dxa"/>
            <w:shd w:val="clear" w:color="auto" w:fill="auto"/>
            <w:vAlign w:val="center"/>
          </w:tcPr>
          <w:p w14:paraId="35827BCC" w14:textId="77777777" w:rsidR="00B4497B" w:rsidRPr="00822A39" w:rsidRDefault="00B4497B" w:rsidP="00290E83">
            <w:pPr>
              <w:widowControl w:val="0"/>
              <w:overflowPunct w:val="0"/>
              <w:autoSpaceDE w:val="0"/>
              <w:autoSpaceDN w:val="0"/>
              <w:adjustRightInd w:val="0"/>
              <w:spacing w:line="240" w:lineRule="auto"/>
              <w:textAlignment w:val="baseline"/>
              <w:rPr>
                <w:rFonts w:eastAsia="Arial Narrow" w:cs="Arial"/>
              </w:rPr>
            </w:pPr>
          </w:p>
        </w:tc>
      </w:tr>
    </w:tbl>
    <w:p w14:paraId="38CB9CC0" w14:textId="77777777" w:rsidR="00B4497B" w:rsidRPr="00822A39" w:rsidRDefault="00B4497B" w:rsidP="00224B23"/>
    <w:p w14:paraId="7649376E" w14:textId="77777777" w:rsidR="00B4497B" w:rsidRPr="00822A39" w:rsidRDefault="00B4497B" w:rsidP="00224B23"/>
    <w:sectPr w:rsidR="00B4497B" w:rsidRPr="00822A39" w:rsidSect="00B82C79">
      <w:headerReference w:type="default" r:id="rId8"/>
      <w:footerReference w:type="default" r:id="rId9"/>
      <w:pgSz w:w="11906" w:h="16838"/>
      <w:pgMar w:top="1134"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C7E760" w14:textId="77777777" w:rsidR="001F286B" w:rsidRDefault="001F286B" w:rsidP="0082696D">
      <w:pPr>
        <w:spacing w:line="240" w:lineRule="auto"/>
      </w:pPr>
      <w:r>
        <w:separator/>
      </w:r>
    </w:p>
  </w:endnote>
  <w:endnote w:type="continuationSeparator" w:id="0">
    <w:p w14:paraId="57E4841C" w14:textId="77777777" w:rsidR="001F286B" w:rsidRDefault="001F286B" w:rsidP="008269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KODA Next">
    <w:altName w:val="Calibri"/>
    <w:charset w:val="EE"/>
    <w:family w:val="swiss"/>
    <w:pitch w:val="variable"/>
    <w:sig w:usb0="A00002E7" w:usb1="00002021"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lfaen">
    <w:panose1 w:val="010A0502050306030303"/>
    <w:charset w:val="EE"/>
    <w:family w:val="roman"/>
    <w:pitch w:val="variable"/>
    <w:sig w:usb0="040006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FrutigerLTPro-LightCn">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014E0" w14:textId="20CAE253" w:rsidR="004A3515" w:rsidRPr="002C17D6" w:rsidRDefault="002C17D6" w:rsidP="002C17D6">
    <w:pPr>
      <w:pStyle w:val="Pta"/>
      <w:rPr>
        <w:rFonts w:ascii="Times New Roman" w:hAnsi="Times New Roman" w:cs="Times New Roman"/>
        <w:sz w:val="20"/>
        <w:szCs w:val="20"/>
      </w:rPr>
    </w:pPr>
    <w:r>
      <w:tab/>
    </w:r>
    <w:sdt>
      <w:sdtPr>
        <w:id w:val="-776565150"/>
        <w:docPartObj>
          <w:docPartGallery w:val="Page Numbers (Bottom of Page)"/>
          <w:docPartUnique/>
        </w:docPartObj>
      </w:sdtPr>
      <w:sdtEndPr>
        <w:rPr>
          <w:rFonts w:ascii="Times New Roman" w:hAnsi="Times New Roman" w:cs="Times New Roman"/>
          <w:sz w:val="16"/>
          <w:szCs w:val="16"/>
        </w:rPr>
      </w:sdtEndPr>
      <w:sdtContent>
        <w:r w:rsidR="004A3515" w:rsidRPr="001F3F66">
          <w:rPr>
            <w:rFonts w:ascii="Times New Roman" w:hAnsi="Times New Roman" w:cs="Times New Roman"/>
            <w:sz w:val="20"/>
            <w:szCs w:val="20"/>
          </w:rPr>
          <w:fldChar w:fldCharType="begin"/>
        </w:r>
        <w:r w:rsidR="004A3515" w:rsidRPr="001F3F66">
          <w:rPr>
            <w:rFonts w:ascii="Times New Roman" w:hAnsi="Times New Roman" w:cs="Times New Roman"/>
            <w:sz w:val="20"/>
            <w:szCs w:val="20"/>
          </w:rPr>
          <w:instrText>PAGE   \* MERGEFORMAT</w:instrText>
        </w:r>
        <w:r w:rsidR="004A3515" w:rsidRPr="001F3F66">
          <w:rPr>
            <w:rFonts w:ascii="Times New Roman" w:hAnsi="Times New Roman" w:cs="Times New Roman"/>
            <w:sz w:val="20"/>
            <w:szCs w:val="20"/>
          </w:rPr>
          <w:fldChar w:fldCharType="separate"/>
        </w:r>
        <w:r w:rsidR="00DF4D43">
          <w:rPr>
            <w:rFonts w:ascii="Times New Roman" w:hAnsi="Times New Roman" w:cs="Times New Roman"/>
            <w:noProof/>
            <w:sz w:val="20"/>
            <w:szCs w:val="20"/>
          </w:rPr>
          <w:t>14</w:t>
        </w:r>
        <w:r w:rsidR="004A3515" w:rsidRPr="001F3F66">
          <w:rPr>
            <w:rFonts w:ascii="Times New Roman" w:hAnsi="Times New Roman" w:cs="Times New Roman"/>
            <w:sz w:val="20"/>
            <w:szCs w:val="20"/>
          </w:rPr>
          <w:fldChar w:fldCharType="end"/>
        </w:r>
        <w:r w:rsidR="004A3515" w:rsidRPr="001F3F66">
          <w:rPr>
            <w:rFonts w:ascii="Times New Roman" w:hAnsi="Times New Roman" w:cs="Times New Roman"/>
            <w:sz w:val="20"/>
            <w:szCs w:val="20"/>
          </w:rPr>
          <w:t>/1</w:t>
        </w:r>
        <w:r w:rsidR="004A3515">
          <w:rPr>
            <w:rFonts w:ascii="Times New Roman" w:hAnsi="Times New Roman" w:cs="Times New Roman"/>
            <w:sz w:val="20"/>
            <w:szCs w:val="20"/>
          </w:rPr>
          <w:t>4</w:t>
        </w:r>
        <w:r>
          <w:rPr>
            <w:rFonts w:ascii="Times New Roman" w:hAnsi="Times New Roman" w:cs="Times New Roman"/>
            <w:sz w:val="20"/>
            <w:szCs w:val="20"/>
          </w:rPr>
          <w:tab/>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769A2" w14:textId="77777777" w:rsidR="001F286B" w:rsidRDefault="001F286B" w:rsidP="0082696D">
      <w:pPr>
        <w:spacing w:line="240" w:lineRule="auto"/>
      </w:pPr>
      <w:r>
        <w:separator/>
      </w:r>
    </w:p>
  </w:footnote>
  <w:footnote w:type="continuationSeparator" w:id="0">
    <w:p w14:paraId="0DE4FA1B" w14:textId="77777777" w:rsidR="001F286B" w:rsidRDefault="001F286B" w:rsidP="008269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8D181" w14:textId="77777777" w:rsidR="009951C3" w:rsidRPr="00FB7819" w:rsidRDefault="009951C3" w:rsidP="009951C3">
    <w:pPr>
      <w:jc w:val="right"/>
      <w:rPr>
        <w:sz w:val="10"/>
      </w:rPr>
    </w:pPr>
    <w:proofErr w:type="spellStart"/>
    <w:r w:rsidRPr="00FB7819">
      <w:rPr>
        <w:color w:val="FFFFFF" w:themeColor="background1"/>
        <w:sz w:val="10"/>
      </w:rPr>
      <w:t>eusBg</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14A68CA"/>
    <w:lvl w:ilvl="0">
      <w:start w:val="1"/>
      <w:numFmt w:val="bullet"/>
      <w:pStyle w:val="Zoznamsodrkami2"/>
      <w:lvlText w:val="‒"/>
      <w:lvlJc w:val="left"/>
      <w:pPr>
        <w:ind w:left="587" w:hanging="360"/>
      </w:pPr>
      <w:rPr>
        <w:rFonts w:ascii="Calibri" w:hAnsi="Calibri" w:hint="default"/>
      </w:rPr>
    </w:lvl>
  </w:abstractNum>
  <w:abstractNum w:abstractNumId="1" w15:restartNumberingAfterBreak="0">
    <w:nsid w:val="03D9466E"/>
    <w:multiLevelType w:val="multilevel"/>
    <w:tmpl w:val="DCF40FAE"/>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1AF2682B"/>
    <w:multiLevelType w:val="multilevel"/>
    <w:tmpl w:val="46188B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291562B"/>
    <w:multiLevelType w:val="hybridMultilevel"/>
    <w:tmpl w:val="732CFADC"/>
    <w:lvl w:ilvl="0" w:tplc="87C4F800">
      <w:start w:val="1"/>
      <w:numFmt w:val="lowerLetter"/>
      <w:pStyle w:val="Odsekzoznamu"/>
      <w:lvlText w:val="%1)"/>
      <w:lvlJc w:val="left"/>
      <w:pPr>
        <w:ind w:left="928" w:hanging="360"/>
      </w:pPr>
      <w:rPr>
        <w:rFonts w:cstheme="minorBidi" w:hint="default"/>
        <w:sz w:val="22"/>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4" w15:restartNumberingAfterBreak="0">
    <w:nsid w:val="339B7311"/>
    <w:multiLevelType w:val="multilevel"/>
    <w:tmpl w:val="24229EB2"/>
    <w:lvl w:ilvl="0">
      <w:start w:val="1"/>
      <w:numFmt w:val="decimal"/>
      <w:pStyle w:val="Nadpis1"/>
      <w:lvlText w:val="%1."/>
      <w:lvlJc w:val="left"/>
      <w:pPr>
        <w:ind w:left="1080" w:hanging="360"/>
      </w:pPr>
      <w:rPr>
        <w:rFonts w:hint="default"/>
      </w:rPr>
    </w:lvl>
    <w:lvl w:ilvl="1">
      <w:start w:val="1"/>
      <w:numFmt w:val="decimal"/>
      <w:lvlText w:val="%1.%2"/>
      <w:lvlJc w:val="left"/>
      <w:pPr>
        <w:tabs>
          <w:tab w:val="num" w:pos="1571"/>
        </w:tabs>
        <w:ind w:left="1571" w:hanging="851"/>
      </w:pPr>
      <w:rPr>
        <w:rFonts w:hint="default"/>
      </w:rPr>
    </w:lvl>
    <w:lvl w:ilvl="2">
      <w:start w:val="1"/>
      <w:numFmt w:val="decimal"/>
      <w:lvlText w:val="%1.%2.%3"/>
      <w:lvlJc w:val="left"/>
      <w:pPr>
        <w:tabs>
          <w:tab w:val="num" w:pos="1985"/>
        </w:tabs>
        <w:ind w:left="1985" w:hanging="851"/>
      </w:pPr>
      <w:rPr>
        <w:rFonts w:hint="default"/>
      </w:rPr>
    </w:lvl>
    <w:lvl w:ilvl="3">
      <w:start w:val="1"/>
      <w:numFmt w:val="none"/>
      <w:suff w:val="space"/>
      <w:lvlText w:val="%1.%2.%3.%4"/>
      <w:lvlJc w:val="left"/>
      <w:pPr>
        <w:ind w:left="720" w:firstLine="0"/>
      </w:pPr>
      <w:rPr>
        <w:rFonts w:hint="default"/>
      </w:rPr>
    </w:lvl>
    <w:lvl w:ilvl="4">
      <w:start w:val="1"/>
      <w:numFmt w:val="none"/>
      <w:suff w:val="space"/>
      <w:lvlText w:val="%1.%2.%3.%4.%5"/>
      <w:lvlJc w:val="left"/>
      <w:pPr>
        <w:ind w:left="-32047" w:firstLine="32767"/>
      </w:pPr>
      <w:rPr>
        <w:rFonts w:hint="default"/>
      </w:rPr>
    </w:lvl>
    <w:lvl w:ilvl="5">
      <w:start w:val="1"/>
      <w:numFmt w:val="none"/>
      <w:suff w:val="space"/>
      <w:lvlText w:val="%1.%2.%3.%4.%5.%6"/>
      <w:lvlJc w:val="left"/>
      <w:pPr>
        <w:ind w:left="-32047" w:firstLine="32767"/>
      </w:pPr>
      <w:rPr>
        <w:rFonts w:hint="default"/>
      </w:rPr>
    </w:lvl>
    <w:lvl w:ilvl="6">
      <w:start w:val="1"/>
      <w:numFmt w:val="decimal"/>
      <w:suff w:val="space"/>
      <w:lvlText w:val="%1.%2.%3.%4.%5.%6.%7"/>
      <w:lvlJc w:val="left"/>
      <w:pPr>
        <w:ind w:left="2016" w:hanging="1296"/>
      </w:pPr>
      <w:rPr>
        <w:rFonts w:hint="default"/>
      </w:rPr>
    </w:lvl>
    <w:lvl w:ilvl="7">
      <w:start w:val="1"/>
      <w:numFmt w:val="decimal"/>
      <w:suff w:val="space"/>
      <w:lvlText w:val="%1.%2.%3.%4.%5.%6.%7.%8"/>
      <w:lvlJc w:val="left"/>
      <w:pPr>
        <w:ind w:left="2160" w:hanging="1440"/>
      </w:pPr>
      <w:rPr>
        <w:rFonts w:hint="default"/>
      </w:rPr>
    </w:lvl>
    <w:lvl w:ilvl="8">
      <w:start w:val="1"/>
      <w:numFmt w:val="decimal"/>
      <w:suff w:val="space"/>
      <w:lvlText w:val="%1.%2.%3.%4.%5.%6.%7.%8.%9"/>
      <w:lvlJc w:val="left"/>
      <w:pPr>
        <w:ind w:left="2304" w:hanging="1584"/>
      </w:pPr>
      <w:rPr>
        <w:rFonts w:hint="default"/>
      </w:rPr>
    </w:lvl>
  </w:abstractNum>
  <w:abstractNum w:abstractNumId="5" w15:restartNumberingAfterBreak="0">
    <w:nsid w:val="46E63041"/>
    <w:multiLevelType w:val="multilevel"/>
    <w:tmpl w:val="46188B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8953B76"/>
    <w:multiLevelType w:val="multilevel"/>
    <w:tmpl w:val="CB5C1A90"/>
    <w:name w:val="BBScheduleList"/>
    <w:lvl w:ilvl="0">
      <w:start w:val="1"/>
      <w:numFmt w:val="none"/>
      <w:suff w:val="nothing"/>
      <w:lvlText w:val=""/>
      <w:lvlJc w:val="left"/>
      <w:pPr>
        <w:ind w:left="0" w:firstLine="0"/>
      </w:pPr>
      <w:rPr>
        <w:rFonts w:hint="default"/>
      </w:rPr>
    </w:lvl>
    <w:lvl w:ilvl="1">
      <w:start w:val="1"/>
      <w:numFmt w:val="decimal"/>
      <w:lvlText w:val="%2."/>
      <w:lvlJc w:val="left"/>
      <w:pPr>
        <w:tabs>
          <w:tab w:val="num" w:pos="720"/>
        </w:tabs>
        <w:ind w:left="720" w:hanging="720"/>
      </w:pPr>
      <w:rPr>
        <w:rFonts w:hint="default"/>
        <w:b w:val="0"/>
        <w:i w:val="0"/>
      </w:rPr>
    </w:lvl>
    <w:lvl w:ilvl="2">
      <w:start w:val="1"/>
      <w:numFmt w:val="decimal"/>
      <w:lvlText w:val="%2.%3"/>
      <w:lvlJc w:val="left"/>
      <w:pPr>
        <w:tabs>
          <w:tab w:val="num" w:pos="720"/>
        </w:tabs>
        <w:ind w:left="720" w:hanging="720"/>
      </w:pPr>
      <w:rPr>
        <w:rFonts w:hint="default"/>
        <w:b w:val="0"/>
        <w:i w:val="0"/>
      </w:rPr>
    </w:lvl>
    <w:lvl w:ilvl="3">
      <w:start w:val="1"/>
      <w:numFmt w:val="lowerLetter"/>
      <w:lvlText w:val="(%4)"/>
      <w:lvlJc w:val="left"/>
      <w:pPr>
        <w:tabs>
          <w:tab w:val="num" w:pos="1440"/>
        </w:tabs>
        <w:ind w:left="1440" w:hanging="720"/>
      </w:pPr>
      <w:rPr>
        <w:rFonts w:hint="default"/>
        <w:b w:val="0"/>
        <w:i w:val="0"/>
      </w:rPr>
    </w:lvl>
    <w:lvl w:ilvl="4">
      <w:start w:val="1"/>
      <w:numFmt w:val="lowerRoman"/>
      <w:lvlText w:val="(%5)"/>
      <w:lvlJc w:val="left"/>
      <w:pPr>
        <w:tabs>
          <w:tab w:val="num" w:pos="2160"/>
        </w:tabs>
        <w:ind w:left="2160" w:hanging="720"/>
      </w:pPr>
      <w:rPr>
        <w:rFonts w:hint="default"/>
        <w:b w:val="0"/>
        <w:i w:val="0"/>
      </w:rPr>
    </w:lvl>
    <w:lvl w:ilvl="5">
      <w:start w:val="1"/>
      <w:numFmt w:val="upperLetter"/>
      <w:lvlText w:val="(%6)"/>
      <w:lvlJc w:val="left"/>
      <w:pPr>
        <w:tabs>
          <w:tab w:val="num" w:pos="2880"/>
        </w:tabs>
        <w:ind w:left="2880" w:hanging="720"/>
      </w:pPr>
      <w:rPr>
        <w:rFonts w:hint="default"/>
        <w:b w:val="0"/>
        <w:i w:val="0"/>
      </w:rPr>
    </w:lvl>
    <w:lvl w:ilvl="6">
      <w:start w:val="1"/>
      <w:numFmt w:val="upperRoman"/>
      <w:lvlText w:val="(%7)"/>
      <w:lvlJc w:val="left"/>
      <w:pPr>
        <w:tabs>
          <w:tab w:val="num" w:pos="3600"/>
        </w:tabs>
        <w:ind w:left="3600" w:hanging="720"/>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4D2A0C71"/>
    <w:multiLevelType w:val="multilevel"/>
    <w:tmpl w:val="46188B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D0F605E"/>
    <w:multiLevelType w:val="multilevel"/>
    <w:tmpl w:val="46188B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2A4744F"/>
    <w:multiLevelType w:val="multilevel"/>
    <w:tmpl w:val="1F72B650"/>
    <w:lvl w:ilvl="0">
      <w:start w:val="1"/>
      <w:numFmt w:val="decimal"/>
      <w:pStyle w:val="smlouvaheading1"/>
      <w:lvlText w:val="§ %1"/>
      <w:lvlJc w:val="left"/>
      <w:pPr>
        <w:ind w:left="360" w:hanging="360"/>
      </w:pPr>
      <w:rPr>
        <w:rFonts w:hint="default"/>
        <w:b/>
        <w:i w:val="0"/>
        <w:sz w:val="18"/>
        <w:szCs w:val="22"/>
      </w:rPr>
    </w:lvl>
    <w:lvl w:ilvl="1">
      <w:start w:val="1"/>
      <w:numFmt w:val="decimal"/>
      <w:pStyle w:val="smlouvaheading2"/>
      <w:lvlText w:val="%1.%2."/>
      <w:lvlJc w:val="left"/>
      <w:pPr>
        <w:ind w:left="360" w:hanging="360"/>
      </w:pPr>
      <w:rPr>
        <w:rFonts w:ascii="SKODA Next" w:hAnsi="SKODA Next" w:hint="default"/>
        <w:b w:val="0"/>
        <w:i w:val="0"/>
        <w:sz w:val="22"/>
        <w:szCs w:val="22"/>
      </w:rPr>
    </w:lvl>
    <w:lvl w:ilvl="2">
      <w:start w:val="1"/>
      <w:numFmt w:val="decimal"/>
      <w:pStyle w:val="smlouvaheading3"/>
      <w:lvlText w:val="%1.%2.%3."/>
      <w:lvlJc w:val="left"/>
      <w:pPr>
        <w:ind w:left="1080" w:hanging="360"/>
      </w:pPr>
      <w:rPr>
        <w:rFonts w:ascii="Verdana" w:hAnsi="Verdana" w:hint="default"/>
        <w:b w:val="0"/>
        <w:i w:val="0"/>
        <w:sz w:val="18"/>
      </w:rPr>
    </w:lvl>
    <w:lvl w:ilvl="3">
      <w:start w:val="1"/>
      <w:numFmt w:val="decimal"/>
      <w:pStyle w:val="smlouvaheading4"/>
      <w:lvlText w:val="%1.%2.%3.%4."/>
      <w:lvlJc w:val="left"/>
      <w:pPr>
        <w:ind w:left="1440" w:hanging="360"/>
      </w:pPr>
      <w:rPr>
        <w:rFonts w:ascii="Verdana" w:hAnsi="Verdana" w:hint="default"/>
        <w:b w:val="0"/>
        <w:i w:val="0"/>
        <w:sz w:val="22"/>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E28068C"/>
    <w:multiLevelType w:val="multilevel"/>
    <w:tmpl w:val="0FE63172"/>
    <w:lvl w:ilvl="0">
      <w:start w:val="1"/>
      <w:numFmt w:val="decimal"/>
      <w:pStyle w:val="Smlouvaheading10"/>
      <w:lvlText w:val="%1"/>
      <w:lvlJc w:val="left"/>
      <w:pPr>
        <w:tabs>
          <w:tab w:val="num" w:pos="425"/>
        </w:tabs>
        <w:ind w:left="425" w:hanging="425"/>
      </w:pPr>
      <w:rPr>
        <w:rFonts w:hint="default"/>
      </w:rPr>
    </w:lvl>
    <w:lvl w:ilvl="1">
      <w:start w:val="1"/>
      <w:numFmt w:val="decimal"/>
      <w:pStyle w:val="Smlouvaheading20"/>
      <w:lvlText w:val="%1.%2"/>
      <w:lvlJc w:val="left"/>
      <w:pPr>
        <w:tabs>
          <w:tab w:val="num" w:pos="851"/>
        </w:tabs>
        <w:ind w:left="851" w:hanging="426"/>
      </w:pPr>
      <w:rPr>
        <w:rFonts w:hint="default"/>
      </w:rPr>
    </w:lvl>
    <w:lvl w:ilvl="2">
      <w:start w:val="1"/>
      <w:numFmt w:val="decimal"/>
      <w:pStyle w:val="Smlouvaheading30"/>
      <w:lvlText w:val="%1.%2.%3"/>
      <w:lvlJc w:val="left"/>
      <w:pPr>
        <w:tabs>
          <w:tab w:val="num" w:pos="1474"/>
        </w:tabs>
        <w:ind w:left="1474" w:hanging="623"/>
      </w:pPr>
      <w:rPr>
        <w:rFonts w:hint="default"/>
      </w:rPr>
    </w:lvl>
    <w:lvl w:ilvl="3">
      <w:start w:val="1"/>
      <w:numFmt w:val="decimal"/>
      <w:pStyle w:val="Smlouvaheading40"/>
      <w:lvlText w:val="%1.%2.%3.%4"/>
      <w:lvlJc w:val="left"/>
      <w:pPr>
        <w:tabs>
          <w:tab w:val="num" w:pos="2296"/>
        </w:tabs>
        <w:ind w:left="2296" w:hanging="82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8"/>
  </w:num>
  <w:num w:numId="4">
    <w:abstractNumId w:val="2"/>
  </w:num>
  <w:num w:numId="5">
    <w:abstractNumId w:val="7"/>
  </w:num>
  <w:num w:numId="6">
    <w:abstractNumId w:val="5"/>
  </w:num>
  <w:num w:numId="7">
    <w:abstractNumId w:val="9"/>
  </w:num>
  <w:num w:numId="8">
    <w:abstractNumId w:val="0"/>
  </w:num>
  <w:num w:numId="9">
    <w:abstractNumId w:val="10"/>
  </w:num>
  <w:num w:numId="10">
    <w:abstractNumId w:val="3"/>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3"/>
    <w:lvlOverride w:ilvl="0">
      <w:startOverride w:val="1"/>
    </w:lvlOverride>
  </w:num>
  <w:num w:numId="18">
    <w:abstractNumId w:val="3"/>
    <w:lvlOverride w:ilvl="0">
      <w:startOverride w:val="1"/>
    </w:lvlOverride>
  </w:num>
  <w:num w:numId="19">
    <w:abstractNumId w:val="3"/>
  </w:num>
  <w:num w:numId="20">
    <w:abstractNumId w:val="3"/>
    <w:lvlOverride w:ilvl="0">
      <w:startOverride w:val="1"/>
    </w:lvlOverride>
  </w:num>
  <w:num w:numId="21">
    <w:abstractNumId w:val="9"/>
  </w:num>
  <w:num w:numId="22">
    <w:abstractNumId w:val="9"/>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raničová Silvia">
    <w15:presenceInfo w15:providerId="AD" w15:userId="S-1-5-21-2092273257-3349712018-3478839707-26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trackRevisions/>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F7"/>
    <w:rsid w:val="000025DF"/>
    <w:rsid w:val="00015A51"/>
    <w:rsid w:val="00022062"/>
    <w:rsid w:val="00042203"/>
    <w:rsid w:val="00053A38"/>
    <w:rsid w:val="00082F65"/>
    <w:rsid w:val="000913A4"/>
    <w:rsid w:val="000A3F20"/>
    <w:rsid w:val="000B715D"/>
    <w:rsid w:val="000C2318"/>
    <w:rsid w:val="000D15EA"/>
    <w:rsid w:val="000D77BE"/>
    <w:rsid w:val="000E1A8C"/>
    <w:rsid w:val="000E37D4"/>
    <w:rsid w:val="000E7372"/>
    <w:rsid w:val="001052F7"/>
    <w:rsid w:val="00114189"/>
    <w:rsid w:val="0013568E"/>
    <w:rsid w:val="001373BE"/>
    <w:rsid w:val="00174786"/>
    <w:rsid w:val="0017543B"/>
    <w:rsid w:val="00181F5A"/>
    <w:rsid w:val="00194CDE"/>
    <w:rsid w:val="001A27B0"/>
    <w:rsid w:val="001A30C5"/>
    <w:rsid w:val="001B2945"/>
    <w:rsid w:val="001B385D"/>
    <w:rsid w:val="001B7456"/>
    <w:rsid w:val="001C1203"/>
    <w:rsid w:val="001C233D"/>
    <w:rsid w:val="001E039A"/>
    <w:rsid w:val="001E2414"/>
    <w:rsid w:val="001F0E7D"/>
    <w:rsid w:val="001F286B"/>
    <w:rsid w:val="001F3F66"/>
    <w:rsid w:val="00206F9B"/>
    <w:rsid w:val="00210204"/>
    <w:rsid w:val="0022023A"/>
    <w:rsid w:val="00221FDE"/>
    <w:rsid w:val="00224B23"/>
    <w:rsid w:val="0022516A"/>
    <w:rsid w:val="002255FF"/>
    <w:rsid w:val="0024071A"/>
    <w:rsid w:val="00245773"/>
    <w:rsid w:val="002601E7"/>
    <w:rsid w:val="0026318B"/>
    <w:rsid w:val="0026349C"/>
    <w:rsid w:val="00267495"/>
    <w:rsid w:val="00271C1E"/>
    <w:rsid w:val="00273305"/>
    <w:rsid w:val="002738BB"/>
    <w:rsid w:val="002A0CD0"/>
    <w:rsid w:val="002A276F"/>
    <w:rsid w:val="002A68A3"/>
    <w:rsid w:val="002B569F"/>
    <w:rsid w:val="002C17D6"/>
    <w:rsid w:val="002C550D"/>
    <w:rsid w:val="002D77C3"/>
    <w:rsid w:val="002D7BC4"/>
    <w:rsid w:val="002E0578"/>
    <w:rsid w:val="002E7956"/>
    <w:rsid w:val="002F27EF"/>
    <w:rsid w:val="002F65E5"/>
    <w:rsid w:val="00306D40"/>
    <w:rsid w:val="00323252"/>
    <w:rsid w:val="00326FA6"/>
    <w:rsid w:val="003425F1"/>
    <w:rsid w:val="00346431"/>
    <w:rsid w:val="00346BCC"/>
    <w:rsid w:val="00352DB5"/>
    <w:rsid w:val="00354589"/>
    <w:rsid w:val="00364EBC"/>
    <w:rsid w:val="00370335"/>
    <w:rsid w:val="00375C6B"/>
    <w:rsid w:val="0038489F"/>
    <w:rsid w:val="0039136F"/>
    <w:rsid w:val="00397D77"/>
    <w:rsid w:val="003A0BAD"/>
    <w:rsid w:val="003A72AC"/>
    <w:rsid w:val="003B3149"/>
    <w:rsid w:val="003B61FA"/>
    <w:rsid w:val="003C227B"/>
    <w:rsid w:val="003C2BA2"/>
    <w:rsid w:val="003E534F"/>
    <w:rsid w:val="003E6907"/>
    <w:rsid w:val="00416833"/>
    <w:rsid w:val="0041743E"/>
    <w:rsid w:val="00420063"/>
    <w:rsid w:val="00453281"/>
    <w:rsid w:val="00460BDD"/>
    <w:rsid w:val="00461474"/>
    <w:rsid w:val="00473321"/>
    <w:rsid w:val="004908B1"/>
    <w:rsid w:val="004910D0"/>
    <w:rsid w:val="004A3515"/>
    <w:rsid w:val="004A6BF0"/>
    <w:rsid w:val="004B74AA"/>
    <w:rsid w:val="004C58F7"/>
    <w:rsid w:val="004C6954"/>
    <w:rsid w:val="004C7434"/>
    <w:rsid w:val="004D0097"/>
    <w:rsid w:val="004D0650"/>
    <w:rsid w:val="004D3066"/>
    <w:rsid w:val="004D5C2A"/>
    <w:rsid w:val="004D7690"/>
    <w:rsid w:val="004F5EEB"/>
    <w:rsid w:val="004F6F7A"/>
    <w:rsid w:val="00513E7F"/>
    <w:rsid w:val="0052312F"/>
    <w:rsid w:val="00526A92"/>
    <w:rsid w:val="005325F5"/>
    <w:rsid w:val="00552E98"/>
    <w:rsid w:val="00554FC9"/>
    <w:rsid w:val="005607F8"/>
    <w:rsid w:val="00562B2E"/>
    <w:rsid w:val="00572DD5"/>
    <w:rsid w:val="005778A3"/>
    <w:rsid w:val="00591442"/>
    <w:rsid w:val="00596A0D"/>
    <w:rsid w:val="005A338C"/>
    <w:rsid w:val="005A4CDF"/>
    <w:rsid w:val="005C0B72"/>
    <w:rsid w:val="005E28D0"/>
    <w:rsid w:val="00605B73"/>
    <w:rsid w:val="00620852"/>
    <w:rsid w:val="006275FC"/>
    <w:rsid w:val="006450DE"/>
    <w:rsid w:val="00651E71"/>
    <w:rsid w:val="00690A3B"/>
    <w:rsid w:val="006910FA"/>
    <w:rsid w:val="006A726D"/>
    <w:rsid w:val="006B348B"/>
    <w:rsid w:val="006B469F"/>
    <w:rsid w:val="006C15E4"/>
    <w:rsid w:val="006D61A8"/>
    <w:rsid w:val="006E0B0A"/>
    <w:rsid w:val="006E78E7"/>
    <w:rsid w:val="006E7B80"/>
    <w:rsid w:val="006F41AD"/>
    <w:rsid w:val="007073E7"/>
    <w:rsid w:val="0071008E"/>
    <w:rsid w:val="0071169B"/>
    <w:rsid w:val="00727285"/>
    <w:rsid w:val="007438AD"/>
    <w:rsid w:val="00743B69"/>
    <w:rsid w:val="00745C98"/>
    <w:rsid w:val="00760B53"/>
    <w:rsid w:val="00765DDB"/>
    <w:rsid w:val="0077272D"/>
    <w:rsid w:val="007757C5"/>
    <w:rsid w:val="00777CDB"/>
    <w:rsid w:val="00791A48"/>
    <w:rsid w:val="0079348D"/>
    <w:rsid w:val="007A57BC"/>
    <w:rsid w:val="007C1803"/>
    <w:rsid w:val="007C1C06"/>
    <w:rsid w:val="007C3108"/>
    <w:rsid w:val="007C6D47"/>
    <w:rsid w:val="007D3A12"/>
    <w:rsid w:val="007E10BC"/>
    <w:rsid w:val="007E644A"/>
    <w:rsid w:val="007E6471"/>
    <w:rsid w:val="00814C6A"/>
    <w:rsid w:val="00816C0B"/>
    <w:rsid w:val="00822099"/>
    <w:rsid w:val="0082696D"/>
    <w:rsid w:val="00826B0C"/>
    <w:rsid w:val="00832791"/>
    <w:rsid w:val="008808D7"/>
    <w:rsid w:val="00882219"/>
    <w:rsid w:val="00895B17"/>
    <w:rsid w:val="008A1073"/>
    <w:rsid w:val="008A1991"/>
    <w:rsid w:val="008B6834"/>
    <w:rsid w:val="008C0665"/>
    <w:rsid w:val="008C721B"/>
    <w:rsid w:val="008D1C3F"/>
    <w:rsid w:val="008D795E"/>
    <w:rsid w:val="008E22A8"/>
    <w:rsid w:val="008E488C"/>
    <w:rsid w:val="008F54B6"/>
    <w:rsid w:val="0090043E"/>
    <w:rsid w:val="009049FF"/>
    <w:rsid w:val="0092383E"/>
    <w:rsid w:val="009261FD"/>
    <w:rsid w:val="009538D4"/>
    <w:rsid w:val="00972649"/>
    <w:rsid w:val="00974EC4"/>
    <w:rsid w:val="009951C3"/>
    <w:rsid w:val="009B657B"/>
    <w:rsid w:val="009C1773"/>
    <w:rsid w:val="009C2273"/>
    <w:rsid w:val="009D0894"/>
    <w:rsid w:val="009D17BF"/>
    <w:rsid w:val="009E2499"/>
    <w:rsid w:val="00A0224F"/>
    <w:rsid w:val="00A126BC"/>
    <w:rsid w:val="00A166FE"/>
    <w:rsid w:val="00A31DAC"/>
    <w:rsid w:val="00A322E8"/>
    <w:rsid w:val="00A73C0C"/>
    <w:rsid w:val="00A73D90"/>
    <w:rsid w:val="00A77746"/>
    <w:rsid w:val="00A845A6"/>
    <w:rsid w:val="00AA7315"/>
    <w:rsid w:val="00AB39BA"/>
    <w:rsid w:val="00AC4895"/>
    <w:rsid w:val="00AD60FD"/>
    <w:rsid w:val="00AE17DB"/>
    <w:rsid w:val="00AE2687"/>
    <w:rsid w:val="00AE2B0D"/>
    <w:rsid w:val="00B030B1"/>
    <w:rsid w:val="00B20731"/>
    <w:rsid w:val="00B42298"/>
    <w:rsid w:val="00B4497B"/>
    <w:rsid w:val="00B57892"/>
    <w:rsid w:val="00B61C63"/>
    <w:rsid w:val="00B6365D"/>
    <w:rsid w:val="00B82C79"/>
    <w:rsid w:val="00B97EA3"/>
    <w:rsid w:val="00BA13C7"/>
    <w:rsid w:val="00BC14F4"/>
    <w:rsid w:val="00BC6649"/>
    <w:rsid w:val="00BE0129"/>
    <w:rsid w:val="00BE25FE"/>
    <w:rsid w:val="00BE547E"/>
    <w:rsid w:val="00C045AE"/>
    <w:rsid w:val="00C10072"/>
    <w:rsid w:val="00C27D27"/>
    <w:rsid w:val="00C329EF"/>
    <w:rsid w:val="00C46A11"/>
    <w:rsid w:val="00C46CAE"/>
    <w:rsid w:val="00C50450"/>
    <w:rsid w:val="00C50FE9"/>
    <w:rsid w:val="00C5499F"/>
    <w:rsid w:val="00C54DB3"/>
    <w:rsid w:val="00C636BB"/>
    <w:rsid w:val="00C6486B"/>
    <w:rsid w:val="00C6657F"/>
    <w:rsid w:val="00C71474"/>
    <w:rsid w:val="00C74008"/>
    <w:rsid w:val="00C7778D"/>
    <w:rsid w:val="00C848DA"/>
    <w:rsid w:val="00C85938"/>
    <w:rsid w:val="00C935B0"/>
    <w:rsid w:val="00C93A72"/>
    <w:rsid w:val="00CB790D"/>
    <w:rsid w:val="00CC6B9D"/>
    <w:rsid w:val="00CD65C9"/>
    <w:rsid w:val="00CF3156"/>
    <w:rsid w:val="00D04930"/>
    <w:rsid w:val="00D13074"/>
    <w:rsid w:val="00D17B37"/>
    <w:rsid w:val="00D30986"/>
    <w:rsid w:val="00D35BC9"/>
    <w:rsid w:val="00D411C2"/>
    <w:rsid w:val="00D43A78"/>
    <w:rsid w:val="00D502C0"/>
    <w:rsid w:val="00D54D1D"/>
    <w:rsid w:val="00D60833"/>
    <w:rsid w:val="00D613F1"/>
    <w:rsid w:val="00DA41D4"/>
    <w:rsid w:val="00DB2E0A"/>
    <w:rsid w:val="00DB578E"/>
    <w:rsid w:val="00DC17FC"/>
    <w:rsid w:val="00DC2A25"/>
    <w:rsid w:val="00DC2EEA"/>
    <w:rsid w:val="00DE197F"/>
    <w:rsid w:val="00DF4D43"/>
    <w:rsid w:val="00E07397"/>
    <w:rsid w:val="00E1110E"/>
    <w:rsid w:val="00E121D0"/>
    <w:rsid w:val="00E2011E"/>
    <w:rsid w:val="00E215E8"/>
    <w:rsid w:val="00E57C3C"/>
    <w:rsid w:val="00E605C6"/>
    <w:rsid w:val="00E6162F"/>
    <w:rsid w:val="00E6465D"/>
    <w:rsid w:val="00E717BD"/>
    <w:rsid w:val="00E724F0"/>
    <w:rsid w:val="00E72592"/>
    <w:rsid w:val="00E834D6"/>
    <w:rsid w:val="00E83ECA"/>
    <w:rsid w:val="00E917AF"/>
    <w:rsid w:val="00E92FE0"/>
    <w:rsid w:val="00E94143"/>
    <w:rsid w:val="00E97574"/>
    <w:rsid w:val="00EA4E6E"/>
    <w:rsid w:val="00EB767E"/>
    <w:rsid w:val="00EF188F"/>
    <w:rsid w:val="00EF4C03"/>
    <w:rsid w:val="00F0062E"/>
    <w:rsid w:val="00F00D3B"/>
    <w:rsid w:val="00F10BDD"/>
    <w:rsid w:val="00F23AED"/>
    <w:rsid w:val="00F24279"/>
    <w:rsid w:val="00F27D52"/>
    <w:rsid w:val="00F32047"/>
    <w:rsid w:val="00F34E68"/>
    <w:rsid w:val="00F35EC0"/>
    <w:rsid w:val="00F53E85"/>
    <w:rsid w:val="00F541D9"/>
    <w:rsid w:val="00F7169A"/>
    <w:rsid w:val="00F87DEC"/>
    <w:rsid w:val="00F90965"/>
    <w:rsid w:val="00F96C88"/>
    <w:rsid w:val="00FA5867"/>
    <w:rsid w:val="00FC1718"/>
    <w:rsid w:val="00FD6682"/>
    <w:rsid w:val="00FF1028"/>
    <w:rsid w:val="00FF3ACA"/>
    <w:rsid w:val="00FF4AA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19A88"/>
  <w15:docId w15:val="{9543DBC6-D466-4E50-894E-6C2899AA6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57C3C"/>
    <w:pPr>
      <w:spacing w:after="0"/>
    </w:pPr>
    <w:rPr>
      <w:rFonts w:ascii="Arial" w:hAnsi="Arial"/>
    </w:rPr>
  </w:style>
  <w:style w:type="paragraph" w:styleId="Nadpis1">
    <w:name w:val="heading 1"/>
    <w:aliases w:val="X_Nadpis 1"/>
    <w:basedOn w:val="Normlny"/>
    <w:next w:val="Normlny"/>
    <w:link w:val="Nadpis1Char"/>
    <w:rsid w:val="000D77BE"/>
    <w:pPr>
      <w:keepNext/>
      <w:keepLines/>
      <w:numPr>
        <w:numId w:val="1"/>
      </w:numPr>
      <w:suppressAutoHyphens/>
      <w:spacing w:before="200" w:after="200" w:line="240" w:lineRule="auto"/>
      <w:jc w:val="both"/>
      <w:outlineLvl w:val="0"/>
    </w:pPr>
    <w:rPr>
      <w:rFonts w:ascii="Tahoma" w:eastAsia="Times New Roman" w:hAnsi="Tahoma" w:cs="Tahoma"/>
      <w:color w:val="03296A"/>
      <w:kern w:val="28"/>
      <w:sz w:val="36"/>
      <w:szCs w:val="36"/>
      <w:lang w:val="cs-CZ" w:eastAsia="cs-CZ"/>
    </w:rPr>
  </w:style>
  <w:style w:type="paragraph" w:styleId="Nadpis2">
    <w:name w:val="heading 2"/>
    <w:basedOn w:val="Nadpis1"/>
    <w:next w:val="Normlny"/>
    <w:link w:val="Nadpis2Char"/>
    <w:uiPriority w:val="9"/>
    <w:unhideWhenUsed/>
    <w:qFormat/>
    <w:rsid w:val="00E57C3C"/>
    <w:pPr>
      <w:keepNext w:val="0"/>
      <w:keepLines w:val="0"/>
      <w:numPr>
        <w:numId w:val="0"/>
      </w:numPr>
      <w:spacing w:before="120" w:after="120"/>
      <w:outlineLvl w:val="1"/>
    </w:pPr>
    <w:rPr>
      <w:rFonts w:ascii="Arial" w:hAnsi="Arial" w:cs="Times New Roman"/>
      <w:color w:val="auto"/>
      <w:sz w:val="22"/>
      <w:szCs w:val="22"/>
      <w:lang w:val="sk-SK"/>
    </w:rPr>
  </w:style>
  <w:style w:type="paragraph" w:styleId="Nadpis3">
    <w:name w:val="heading 3"/>
    <w:basedOn w:val="Normlny"/>
    <w:next w:val="Normlny"/>
    <w:link w:val="Nadpis3Char"/>
    <w:uiPriority w:val="9"/>
    <w:semiHidden/>
    <w:unhideWhenUsed/>
    <w:qFormat/>
    <w:rsid w:val="00EA4E6E"/>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rsid w:val="00F87DEC"/>
    <w:pPr>
      <w:spacing w:after="120" w:line="240" w:lineRule="auto"/>
      <w:ind w:left="283"/>
    </w:pPr>
    <w:rPr>
      <w:rFonts w:ascii="Times New Roman" w:eastAsia="Times New Roman" w:hAnsi="Times New Roman" w:cs="Times New Roman"/>
      <w:sz w:val="24"/>
      <w:szCs w:val="24"/>
      <w:lang w:eastAsia="cs-CZ"/>
    </w:rPr>
  </w:style>
  <w:style w:type="character" w:customStyle="1" w:styleId="ZarkazkladnhotextuChar">
    <w:name w:val="Zarážka základného textu Char"/>
    <w:basedOn w:val="Predvolenpsmoodseku"/>
    <w:link w:val="Zarkazkladnhotextu"/>
    <w:rsid w:val="00F87DEC"/>
    <w:rPr>
      <w:rFonts w:ascii="Times New Roman" w:eastAsia="Times New Roman" w:hAnsi="Times New Roman" w:cs="Times New Roman"/>
      <w:sz w:val="24"/>
      <w:szCs w:val="24"/>
      <w:lang w:eastAsia="cs-CZ"/>
    </w:rPr>
  </w:style>
  <w:style w:type="character" w:styleId="Odkaznakomentr">
    <w:name w:val="annotation reference"/>
    <w:basedOn w:val="Predvolenpsmoodseku"/>
    <w:unhideWhenUsed/>
    <w:rsid w:val="000D77BE"/>
    <w:rPr>
      <w:sz w:val="16"/>
      <w:szCs w:val="16"/>
    </w:rPr>
  </w:style>
  <w:style w:type="paragraph" w:styleId="Textkomentra">
    <w:name w:val="annotation text"/>
    <w:basedOn w:val="Normlny"/>
    <w:link w:val="TextkomentraChar"/>
    <w:uiPriority w:val="99"/>
    <w:unhideWhenUsed/>
    <w:rsid w:val="000D77BE"/>
    <w:pPr>
      <w:spacing w:line="240" w:lineRule="auto"/>
    </w:pPr>
    <w:rPr>
      <w:sz w:val="20"/>
      <w:szCs w:val="20"/>
    </w:rPr>
  </w:style>
  <w:style w:type="character" w:customStyle="1" w:styleId="TextkomentraChar">
    <w:name w:val="Text komentára Char"/>
    <w:basedOn w:val="Predvolenpsmoodseku"/>
    <w:link w:val="Textkomentra"/>
    <w:uiPriority w:val="99"/>
    <w:rsid w:val="000D77BE"/>
    <w:rPr>
      <w:sz w:val="20"/>
      <w:szCs w:val="20"/>
    </w:rPr>
  </w:style>
  <w:style w:type="paragraph" w:styleId="Predmetkomentra">
    <w:name w:val="annotation subject"/>
    <w:basedOn w:val="Textkomentra"/>
    <w:next w:val="Textkomentra"/>
    <w:link w:val="PredmetkomentraChar"/>
    <w:uiPriority w:val="99"/>
    <w:semiHidden/>
    <w:unhideWhenUsed/>
    <w:rsid w:val="000D77BE"/>
    <w:rPr>
      <w:b/>
      <w:bCs/>
    </w:rPr>
  </w:style>
  <w:style w:type="character" w:customStyle="1" w:styleId="PredmetkomentraChar">
    <w:name w:val="Predmet komentára Char"/>
    <w:basedOn w:val="TextkomentraChar"/>
    <w:link w:val="Predmetkomentra"/>
    <w:uiPriority w:val="99"/>
    <w:semiHidden/>
    <w:rsid w:val="000D77BE"/>
    <w:rPr>
      <w:b/>
      <w:bCs/>
      <w:sz w:val="20"/>
      <w:szCs w:val="20"/>
    </w:rPr>
  </w:style>
  <w:style w:type="paragraph" w:styleId="Textbubliny">
    <w:name w:val="Balloon Text"/>
    <w:basedOn w:val="Normlny"/>
    <w:link w:val="TextbublinyChar"/>
    <w:uiPriority w:val="99"/>
    <w:semiHidden/>
    <w:unhideWhenUsed/>
    <w:rsid w:val="000D77BE"/>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D77BE"/>
    <w:rPr>
      <w:rFonts w:ascii="Segoe UI" w:hAnsi="Segoe UI" w:cs="Segoe UI"/>
      <w:sz w:val="18"/>
      <w:szCs w:val="18"/>
    </w:rPr>
  </w:style>
  <w:style w:type="character" w:customStyle="1" w:styleId="Nadpis1Char">
    <w:name w:val="Nadpis 1 Char"/>
    <w:aliases w:val="X_Nadpis 1 Char"/>
    <w:basedOn w:val="Predvolenpsmoodseku"/>
    <w:link w:val="Nadpis1"/>
    <w:rsid w:val="000D77BE"/>
    <w:rPr>
      <w:rFonts w:ascii="Tahoma" w:eastAsia="Times New Roman" w:hAnsi="Tahoma" w:cs="Tahoma"/>
      <w:color w:val="03296A"/>
      <w:kern w:val="28"/>
      <w:sz w:val="36"/>
      <w:szCs w:val="36"/>
      <w:lang w:val="cs-CZ" w:eastAsia="cs-CZ"/>
    </w:rPr>
  </w:style>
  <w:style w:type="character" w:customStyle="1" w:styleId="Zkladntext85bodov">
    <w:name w:val="Základný text + 8;5 bodov"/>
    <w:basedOn w:val="Predvolenpsmoodseku"/>
    <w:rsid w:val="008C721B"/>
    <w:rPr>
      <w:rFonts w:ascii="Sylfaen" w:eastAsia="Sylfaen" w:hAnsi="Sylfaen" w:cs="Sylfaen"/>
      <w:b w:val="0"/>
      <w:bCs w:val="0"/>
      <w:i w:val="0"/>
      <w:iCs w:val="0"/>
      <w:smallCaps w:val="0"/>
      <w:strike w:val="0"/>
      <w:color w:val="000000"/>
      <w:spacing w:val="0"/>
      <w:w w:val="100"/>
      <w:position w:val="0"/>
      <w:sz w:val="17"/>
      <w:szCs w:val="17"/>
      <w:u w:val="none"/>
      <w:lang w:val="sk-SK"/>
    </w:rPr>
  </w:style>
  <w:style w:type="paragraph" w:customStyle="1" w:styleId="BBHeading1">
    <w:name w:val="B&amp;B Heading 1"/>
    <w:basedOn w:val="Zkladntext"/>
    <w:next w:val="Normlny"/>
    <w:qFormat/>
    <w:rsid w:val="00DA41D4"/>
    <w:pPr>
      <w:keepNext/>
      <w:spacing w:after="0" w:line="240" w:lineRule="auto"/>
      <w:jc w:val="center"/>
      <w:outlineLvl w:val="0"/>
    </w:pPr>
    <w:rPr>
      <w:rFonts w:eastAsia="Times New Roman" w:cs="Times New Roman"/>
      <w:b/>
      <w:caps/>
      <w:szCs w:val="20"/>
      <w:lang w:val="en-GB" w:eastAsia="en-GB"/>
    </w:rPr>
  </w:style>
  <w:style w:type="paragraph" w:customStyle="1" w:styleId="BBClause2">
    <w:name w:val="B&amp;B Clause 2"/>
    <w:basedOn w:val="Tabletitle"/>
    <w:qFormat/>
    <w:rsid w:val="00596A0D"/>
    <w:pPr>
      <w:keepNext w:val="0"/>
    </w:pPr>
  </w:style>
  <w:style w:type="paragraph" w:styleId="Zkladntext">
    <w:name w:val="Body Text"/>
    <w:basedOn w:val="Normlny"/>
    <w:link w:val="ZkladntextChar"/>
    <w:uiPriority w:val="99"/>
    <w:semiHidden/>
    <w:unhideWhenUsed/>
    <w:rsid w:val="008C721B"/>
    <w:pPr>
      <w:spacing w:after="120"/>
    </w:pPr>
  </w:style>
  <w:style w:type="character" w:customStyle="1" w:styleId="ZkladntextChar">
    <w:name w:val="Základný text Char"/>
    <w:basedOn w:val="Predvolenpsmoodseku"/>
    <w:link w:val="Zkladntext"/>
    <w:uiPriority w:val="99"/>
    <w:semiHidden/>
    <w:rsid w:val="008C721B"/>
  </w:style>
  <w:style w:type="paragraph" w:styleId="Odsekzoznamu">
    <w:name w:val="List Paragraph"/>
    <w:basedOn w:val="Normlny"/>
    <w:link w:val="OdsekzoznamuChar"/>
    <w:uiPriority w:val="34"/>
    <w:qFormat/>
    <w:rsid w:val="00596A0D"/>
    <w:pPr>
      <w:numPr>
        <w:numId w:val="10"/>
      </w:numPr>
      <w:spacing w:line="240" w:lineRule="auto"/>
      <w:contextualSpacing/>
      <w:jc w:val="both"/>
    </w:pPr>
    <w:rPr>
      <w:rFonts w:cs="Arial"/>
    </w:rPr>
  </w:style>
  <w:style w:type="paragraph" w:styleId="Hlavika">
    <w:name w:val="header"/>
    <w:basedOn w:val="Normlny"/>
    <w:link w:val="HlavikaChar"/>
    <w:uiPriority w:val="99"/>
    <w:unhideWhenUsed/>
    <w:rsid w:val="0082696D"/>
    <w:pPr>
      <w:tabs>
        <w:tab w:val="center" w:pos="4536"/>
        <w:tab w:val="right" w:pos="9072"/>
      </w:tabs>
      <w:spacing w:line="240" w:lineRule="auto"/>
    </w:pPr>
  </w:style>
  <w:style w:type="character" w:customStyle="1" w:styleId="HlavikaChar">
    <w:name w:val="Hlavička Char"/>
    <w:basedOn w:val="Predvolenpsmoodseku"/>
    <w:link w:val="Hlavika"/>
    <w:uiPriority w:val="99"/>
    <w:rsid w:val="0082696D"/>
  </w:style>
  <w:style w:type="paragraph" w:styleId="Pta">
    <w:name w:val="footer"/>
    <w:basedOn w:val="Normlny"/>
    <w:link w:val="PtaChar"/>
    <w:uiPriority w:val="99"/>
    <w:unhideWhenUsed/>
    <w:rsid w:val="0082696D"/>
    <w:pPr>
      <w:tabs>
        <w:tab w:val="center" w:pos="4536"/>
        <w:tab w:val="right" w:pos="9072"/>
      </w:tabs>
      <w:spacing w:line="240" w:lineRule="auto"/>
    </w:pPr>
  </w:style>
  <w:style w:type="character" w:customStyle="1" w:styleId="PtaChar">
    <w:name w:val="Päta Char"/>
    <w:basedOn w:val="Predvolenpsmoodseku"/>
    <w:link w:val="Pta"/>
    <w:uiPriority w:val="99"/>
    <w:rsid w:val="0082696D"/>
  </w:style>
  <w:style w:type="character" w:customStyle="1" w:styleId="OdsekzoznamuChar">
    <w:name w:val="Odsek zoznamu Char"/>
    <w:basedOn w:val="Predvolenpsmoodseku"/>
    <w:link w:val="Odsekzoznamu"/>
    <w:uiPriority w:val="34"/>
    <w:rsid w:val="00596A0D"/>
    <w:rPr>
      <w:rFonts w:ascii="Arial" w:hAnsi="Arial" w:cs="Arial"/>
    </w:rPr>
  </w:style>
  <w:style w:type="paragraph" w:customStyle="1" w:styleId="BBClause3">
    <w:name w:val="B&amp;B Clause 3"/>
    <w:basedOn w:val="Zkladntext"/>
    <w:uiPriority w:val="29"/>
    <w:qFormat/>
    <w:rsid w:val="00513E7F"/>
    <w:pPr>
      <w:spacing w:after="0" w:line="240" w:lineRule="auto"/>
      <w:jc w:val="both"/>
    </w:pPr>
    <w:rPr>
      <w:rFonts w:ascii="Times New Roman" w:eastAsia="Times New Roman" w:hAnsi="Times New Roman" w:cs="Times New Roman"/>
      <w:sz w:val="24"/>
      <w:szCs w:val="20"/>
      <w:lang w:val="en-GB" w:eastAsia="en-GB"/>
    </w:rPr>
  </w:style>
  <w:style w:type="table" w:styleId="Mriekatabuky">
    <w:name w:val="Table Grid"/>
    <w:basedOn w:val="Normlnatabuka"/>
    <w:uiPriority w:val="59"/>
    <w:rsid w:val="00082F65"/>
    <w:pPr>
      <w:spacing w:after="0" w:line="240" w:lineRule="auto"/>
    </w:pPr>
    <w:rPr>
      <w:rFonts w:ascii="Franklin Gothic Book" w:eastAsia="Calibri" w:hAnsi="Franklin Gothic Book" w:cs="Arial"/>
      <w:sz w:val="24"/>
      <w:szCs w:val="24"/>
      <w:lang w:val="en-US"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BBodyTextIndent1">
    <w:name w:val="B&amp;B Body Text Indent 1"/>
    <w:basedOn w:val="Normlny"/>
    <w:uiPriority w:val="19"/>
    <w:rsid w:val="00082F65"/>
    <w:pPr>
      <w:spacing w:line="240" w:lineRule="auto"/>
      <w:ind w:left="720"/>
      <w:jc w:val="both"/>
    </w:pPr>
    <w:rPr>
      <w:rFonts w:ascii="Times New Roman" w:eastAsia="Times New Roman" w:hAnsi="Times New Roman" w:cs="Times New Roman"/>
      <w:sz w:val="24"/>
      <w:szCs w:val="20"/>
      <w:lang w:val="en-GB" w:eastAsia="en-GB"/>
    </w:rPr>
  </w:style>
  <w:style w:type="paragraph" w:customStyle="1" w:styleId="BBClause6">
    <w:name w:val="B&amp;B Clause 6"/>
    <w:basedOn w:val="Zkladntext"/>
    <w:uiPriority w:val="29"/>
    <w:rsid w:val="00082F65"/>
    <w:pPr>
      <w:spacing w:after="0" w:line="240" w:lineRule="auto"/>
      <w:jc w:val="both"/>
    </w:pPr>
    <w:rPr>
      <w:rFonts w:ascii="Times New Roman" w:eastAsia="Times New Roman" w:hAnsi="Times New Roman" w:cs="Times New Roman"/>
      <w:sz w:val="24"/>
      <w:szCs w:val="20"/>
      <w:lang w:val="en-GB" w:eastAsia="en-GB"/>
    </w:rPr>
  </w:style>
  <w:style w:type="character" w:customStyle="1" w:styleId="Zkladntext0">
    <w:name w:val="Základný text_"/>
    <w:link w:val="Zkladntext1"/>
    <w:rsid w:val="00082F65"/>
    <w:rPr>
      <w:rFonts w:ascii="Sylfaen" w:eastAsia="Sylfaen" w:hAnsi="Sylfaen" w:cs="Sylfaen"/>
      <w:sz w:val="16"/>
      <w:szCs w:val="16"/>
      <w:shd w:val="clear" w:color="auto" w:fill="FFFFFF"/>
    </w:rPr>
  </w:style>
  <w:style w:type="paragraph" w:customStyle="1" w:styleId="Zkladntext1">
    <w:name w:val="Základný text1"/>
    <w:basedOn w:val="Normlny"/>
    <w:link w:val="Zkladntext0"/>
    <w:rsid w:val="00082F65"/>
    <w:pPr>
      <w:widowControl w:val="0"/>
      <w:shd w:val="clear" w:color="auto" w:fill="FFFFFF"/>
      <w:spacing w:before="360" w:line="619" w:lineRule="exact"/>
      <w:ind w:hanging="540"/>
      <w:jc w:val="both"/>
    </w:pPr>
    <w:rPr>
      <w:rFonts w:ascii="Sylfaen" w:eastAsia="Sylfaen" w:hAnsi="Sylfaen" w:cs="Sylfaen"/>
      <w:sz w:val="16"/>
      <w:szCs w:val="16"/>
    </w:rPr>
  </w:style>
  <w:style w:type="paragraph" w:customStyle="1" w:styleId="BBScheduleHeading1">
    <w:name w:val="B&amp;B Schedule Heading 1"/>
    <w:basedOn w:val="Zkladntext"/>
    <w:next w:val="BBBodyTextIndent1"/>
    <w:rsid w:val="00D60833"/>
    <w:pPr>
      <w:keepNext/>
      <w:numPr>
        <w:numId w:val="2"/>
      </w:numPr>
      <w:tabs>
        <w:tab w:val="num" w:pos="360"/>
      </w:tabs>
      <w:spacing w:before="120" w:after="0" w:line="240" w:lineRule="auto"/>
      <w:ind w:left="0" w:firstLine="0"/>
      <w:jc w:val="both"/>
      <w:outlineLvl w:val="0"/>
    </w:pPr>
    <w:rPr>
      <w:rFonts w:ascii="Times New Roman" w:eastAsia="Times New Roman" w:hAnsi="Times New Roman" w:cs="Times New Roman"/>
      <w:b/>
      <w:sz w:val="24"/>
      <w:szCs w:val="20"/>
      <w:lang w:val="en-GB" w:eastAsia="en-GB"/>
    </w:rPr>
  </w:style>
  <w:style w:type="paragraph" w:customStyle="1" w:styleId="BBSchedule1">
    <w:name w:val="B&amp;B Schedule 1"/>
    <w:basedOn w:val="BBScheduleHeading1"/>
    <w:uiPriority w:val="59"/>
    <w:rsid w:val="00D60833"/>
    <w:pPr>
      <w:keepNext w:val="0"/>
    </w:pPr>
    <w:rPr>
      <w:b w:val="0"/>
    </w:rPr>
  </w:style>
  <w:style w:type="paragraph" w:customStyle="1" w:styleId="BBSchedule2">
    <w:name w:val="B&amp;B Schedule 2"/>
    <w:basedOn w:val="Zkladntext"/>
    <w:rsid w:val="00D60833"/>
    <w:pPr>
      <w:numPr>
        <w:ilvl w:val="1"/>
        <w:numId w:val="2"/>
      </w:numPr>
      <w:tabs>
        <w:tab w:val="num" w:pos="360"/>
      </w:tabs>
      <w:spacing w:after="0" w:line="240" w:lineRule="auto"/>
      <w:ind w:left="0" w:firstLine="0"/>
      <w:jc w:val="both"/>
    </w:pPr>
    <w:rPr>
      <w:rFonts w:ascii="Times New Roman" w:eastAsia="Times New Roman" w:hAnsi="Times New Roman" w:cs="Times New Roman"/>
      <w:sz w:val="24"/>
      <w:szCs w:val="20"/>
      <w:lang w:val="en-GB" w:eastAsia="en-GB"/>
    </w:rPr>
  </w:style>
  <w:style w:type="paragraph" w:customStyle="1" w:styleId="BBSchedule3">
    <w:name w:val="B&amp;B Schedule 3"/>
    <w:basedOn w:val="Zkladntext"/>
    <w:rsid w:val="00D60833"/>
    <w:pPr>
      <w:numPr>
        <w:ilvl w:val="2"/>
        <w:numId w:val="2"/>
      </w:numPr>
      <w:tabs>
        <w:tab w:val="num" w:pos="360"/>
      </w:tabs>
      <w:spacing w:after="0" w:line="240" w:lineRule="auto"/>
      <w:ind w:left="0" w:firstLine="0"/>
      <w:jc w:val="both"/>
    </w:pPr>
    <w:rPr>
      <w:rFonts w:ascii="Times New Roman" w:eastAsia="Times New Roman" w:hAnsi="Times New Roman" w:cs="Times New Roman"/>
      <w:sz w:val="24"/>
      <w:szCs w:val="20"/>
      <w:lang w:val="en-GB" w:eastAsia="en-GB"/>
    </w:rPr>
  </w:style>
  <w:style w:type="paragraph" w:customStyle="1" w:styleId="BBSchedule4">
    <w:name w:val="B&amp;B Schedule 4"/>
    <w:basedOn w:val="Zkladntext"/>
    <w:rsid w:val="00D60833"/>
    <w:pPr>
      <w:numPr>
        <w:ilvl w:val="3"/>
        <w:numId w:val="2"/>
      </w:numPr>
      <w:tabs>
        <w:tab w:val="num" w:pos="360"/>
      </w:tabs>
      <w:spacing w:after="0" w:line="240" w:lineRule="auto"/>
      <w:ind w:left="0" w:firstLine="0"/>
      <w:jc w:val="both"/>
    </w:pPr>
    <w:rPr>
      <w:rFonts w:ascii="Times New Roman" w:eastAsia="Times New Roman" w:hAnsi="Times New Roman" w:cs="Times New Roman"/>
      <w:sz w:val="24"/>
      <w:szCs w:val="20"/>
      <w:lang w:val="en-GB" w:eastAsia="en-GB"/>
    </w:rPr>
  </w:style>
  <w:style w:type="paragraph" w:customStyle="1" w:styleId="BBSchedule5">
    <w:name w:val="B&amp;B Schedule 5"/>
    <w:basedOn w:val="Zkladntext"/>
    <w:rsid w:val="00D60833"/>
    <w:pPr>
      <w:numPr>
        <w:ilvl w:val="4"/>
        <w:numId w:val="2"/>
      </w:numPr>
      <w:tabs>
        <w:tab w:val="num" w:pos="360"/>
      </w:tabs>
      <w:spacing w:after="0" w:line="240" w:lineRule="auto"/>
      <w:ind w:left="0" w:firstLine="0"/>
      <w:jc w:val="both"/>
    </w:pPr>
    <w:rPr>
      <w:rFonts w:ascii="Times New Roman" w:eastAsia="Times New Roman" w:hAnsi="Times New Roman" w:cs="Times New Roman"/>
      <w:sz w:val="24"/>
      <w:szCs w:val="20"/>
      <w:lang w:val="en-GB" w:eastAsia="en-GB"/>
    </w:rPr>
  </w:style>
  <w:style w:type="paragraph" w:customStyle="1" w:styleId="BBSchedule6">
    <w:name w:val="B&amp;B Schedule 6"/>
    <w:basedOn w:val="Zkladntext"/>
    <w:rsid w:val="00D60833"/>
    <w:pPr>
      <w:numPr>
        <w:ilvl w:val="5"/>
        <w:numId w:val="2"/>
      </w:numPr>
      <w:tabs>
        <w:tab w:val="num" w:pos="360"/>
      </w:tabs>
      <w:spacing w:after="0" w:line="240" w:lineRule="auto"/>
      <w:ind w:left="0" w:firstLine="0"/>
      <w:jc w:val="both"/>
    </w:pPr>
    <w:rPr>
      <w:rFonts w:ascii="Times New Roman" w:eastAsia="Times New Roman" w:hAnsi="Times New Roman" w:cs="Times New Roman"/>
      <w:sz w:val="24"/>
      <w:szCs w:val="20"/>
      <w:lang w:val="en-GB" w:eastAsia="en-GB"/>
    </w:rPr>
  </w:style>
  <w:style w:type="paragraph" w:customStyle="1" w:styleId="BBSchedule7">
    <w:name w:val="B&amp;B Schedule 7"/>
    <w:basedOn w:val="Zkladntext"/>
    <w:rsid w:val="00D60833"/>
    <w:pPr>
      <w:numPr>
        <w:ilvl w:val="6"/>
        <w:numId w:val="2"/>
      </w:numPr>
      <w:tabs>
        <w:tab w:val="num" w:pos="360"/>
      </w:tabs>
      <w:spacing w:after="0" w:line="240" w:lineRule="auto"/>
      <w:ind w:left="0" w:firstLine="0"/>
      <w:jc w:val="both"/>
    </w:pPr>
    <w:rPr>
      <w:rFonts w:ascii="Times New Roman" w:eastAsia="Times New Roman" w:hAnsi="Times New Roman" w:cs="Times New Roman"/>
      <w:sz w:val="24"/>
      <w:szCs w:val="20"/>
      <w:lang w:val="en-GB" w:eastAsia="en-GB"/>
    </w:rPr>
  </w:style>
  <w:style w:type="paragraph" w:customStyle="1" w:styleId="BBSchedule8">
    <w:name w:val="B&amp;B Schedule 8"/>
    <w:basedOn w:val="Zkladntext"/>
    <w:uiPriority w:val="59"/>
    <w:rsid w:val="00D60833"/>
    <w:pPr>
      <w:numPr>
        <w:ilvl w:val="7"/>
        <w:numId w:val="2"/>
      </w:numPr>
      <w:tabs>
        <w:tab w:val="num" w:pos="360"/>
      </w:tabs>
      <w:spacing w:after="0" w:line="240" w:lineRule="auto"/>
      <w:ind w:left="0" w:firstLine="0"/>
      <w:jc w:val="both"/>
    </w:pPr>
    <w:rPr>
      <w:rFonts w:ascii="Times New Roman" w:eastAsia="Times New Roman" w:hAnsi="Times New Roman" w:cs="Times New Roman"/>
      <w:sz w:val="24"/>
      <w:szCs w:val="20"/>
      <w:lang w:val="en-GB" w:eastAsia="en-GB"/>
    </w:rPr>
  </w:style>
  <w:style w:type="paragraph" w:customStyle="1" w:styleId="BBSchedule9">
    <w:name w:val="B&amp;B Schedule 9"/>
    <w:basedOn w:val="Zkladntext"/>
    <w:uiPriority w:val="59"/>
    <w:rsid w:val="00D60833"/>
    <w:pPr>
      <w:numPr>
        <w:ilvl w:val="8"/>
        <w:numId w:val="2"/>
      </w:numPr>
      <w:tabs>
        <w:tab w:val="num" w:pos="360"/>
      </w:tabs>
      <w:spacing w:after="0" w:line="240" w:lineRule="auto"/>
      <w:ind w:left="0" w:firstLine="0"/>
      <w:jc w:val="both"/>
    </w:pPr>
    <w:rPr>
      <w:rFonts w:ascii="Times New Roman" w:eastAsia="Times New Roman" w:hAnsi="Times New Roman" w:cs="Times New Roman"/>
      <w:sz w:val="24"/>
      <w:szCs w:val="20"/>
      <w:lang w:val="en-GB" w:eastAsia="en-GB"/>
    </w:rPr>
  </w:style>
  <w:style w:type="paragraph" w:customStyle="1" w:styleId="BBScheduleSub-title">
    <w:name w:val="B&amp;B Schedule Sub-title"/>
    <w:basedOn w:val="Normlny"/>
    <w:next w:val="Zkladntext"/>
    <w:rsid w:val="00D60833"/>
    <w:pPr>
      <w:keepNext/>
      <w:spacing w:line="240" w:lineRule="auto"/>
      <w:jc w:val="center"/>
    </w:pPr>
    <w:rPr>
      <w:rFonts w:asciiTheme="majorHAnsi" w:eastAsia="Times New Roman" w:hAnsiTheme="majorHAnsi" w:cs="Times New Roman"/>
      <w:b/>
      <w:sz w:val="24"/>
      <w:lang w:val="en-GB" w:eastAsia="en-GB"/>
    </w:rPr>
  </w:style>
  <w:style w:type="paragraph" w:customStyle="1" w:styleId="BBScheduleTitle">
    <w:name w:val="B&amp;B Schedule Title"/>
    <w:basedOn w:val="Zkladntext"/>
    <w:next w:val="BBScheduleSub-title"/>
    <w:rsid w:val="00D60833"/>
    <w:pPr>
      <w:keepNext/>
      <w:pageBreakBefore/>
      <w:spacing w:after="0" w:line="240" w:lineRule="auto"/>
      <w:jc w:val="center"/>
    </w:pPr>
    <w:rPr>
      <w:rFonts w:asciiTheme="majorHAnsi" w:eastAsia="Times New Roman" w:hAnsiTheme="majorHAnsi" w:cs="Times New Roman"/>
      <w:b/>
      <w:sz w:val="24"/>
      <w:lang w:val="en-GB" w:eastAsia="en-GB"/>
    </w:rPr>
  </w:style>
  <w:style w:type="numbering" w:customStyle="1" w:styleId="NumberingSchedules">
    <w:name w:val="Numbering Schedules"/>
    <w:uiPriority w:val="99"/>
    <w:rsid w:val="00D60833"/>
    <w:pPr>
      <w:numPr>
        <w:numId w:val="2"/>
      </w:numPr>
    </w:pPr>
  </w:style>
  <w:style w:type="paragraph" w:customStyle="1" w:styleId="Default">
    <w:name w:val="Default"/>
    <w:rsid w:val="00D17B37"/>
    <w:pPr>
      <w:autoSpaceDE w:val="0"/>
      <w:autoSpaceDN w:val="0"/>
      <w:adjustRightInd w:val="0"/>
      <w:spacing w:after="0" w:line="240" w:lineRule="auto"/>
    </w:pPr>
    <w:rPr>
      <w:rFonts w:ascii="Arial" w:eastAsia="Calibri" w:hAnsi="Arial" w:cs="Arial"/>
      <w:color w:val="000000"/>
      <w:sz w:val="24"/>
      <w:szCs w:val="24"/>
      <w:lang w:eastAsia="sk-SK"/>
    </w:rPr>
  </w:style>
  <w:style w:type="character" w:customStyle="1" w:styleId="Nadpis3Char">
    <w:name w:val="Nadpis 3 Char"/>
    <w:basedOn w:val="Predvolenpsmoodseku"/>
    <w:link w:val="Nadpis3"/>
    <w:uiPriority w:val="9"/>
    <w:rsid w:val="00EA4E6E"/>
    <w:rPr>
      <w:rFonts w:asciiTheme="majorHAnsi" w:eastAsiaTheme="majorEastAsia" w:hAnsiTheme="majorHAnsi" w:cstheme="majorBidi"/>
      <w:color w:val="1F3763" w:themeColor="accent1" w:themeShade="7F"/>
      <w:sz w:val="24"/>
      <w:szCs w:val="24"/>
    </w:rPr>
  </w:style>
  <w:style w:type="paragraph" w:customStyle="1" w:styleId="smlouvaheading1">
    <w:name w:val="smlouva heading 1"/>
    <w:next w:val="smlouvaheading2"/>
    <w:qFormat/>
    <w:rsid w:val="00C54DB3"/>
    <w:pPr>
      <w:numPr>
        <w:numId w:val="7"/>
      </w:numPr>
      <w:tabs>
        <w:tab w:val="left" w:pos="794"/>
      </w:tabs>
      <w:spacing w:before="240" w:after="240" w:line="240" w:lineRule="auto"/>
      <w:jc w:val="center"/>
    </w:pPr>
    <w:rPr>
      <w:rFonts w:ascii="Verdana" w:eastAsia="Times New Roman" w:hAnsi="Verdana" w:cs="Times New Roman"/>
      <w:b/>
      <w:caps/>
      <w:noProof/>
      <w:color w:val="000000"/>
      <w:sz w:val="18"/>
      <w:szCs w:val="24"/>
      <w:lang w:val="cs-CZ"/>
    </w:rPr>
  </w:style>
  <w:style w:type="paragraph" w:customStyle="1" w:styleId="smlouvaheading2">
    <w:name w:val="smlouva heading 2"/>
    <w:basedOn w:val="Normlny"/>
    <w:qFormat/>
    <w:rsid w:val="00C54DB3"/>
    <w:pPr>
      <w:numPr>
        <w:ilvl w:val="1"/>
        <w:numId w:val="7"/>
      </w:numPr>
      <w:tabs>
        <w:tab w:val="left" w:pos="794"/>
      </w:tabs>
      <w:spacing w:before="120" w:line="240" w:lineRule="auto"/>
      <w:ind w:left="567" w:hanging="567"/>
      <w:jc w:val="both"/>
    </w:pPr>
    <w:rPr>
      <w:rFonts w:ascii="Verdana" w:eastAsia="Times New Roman" w:hAnsi="Verdana" w:cs="Times New Roman"/>
      <w:color w:val="000000"/>
      <w:sz w:val="18"/>
      <w:lang w:val="cs-CZ"/>
    </w:rPr>
  </w:style>
  <w:style w:type="paragraph" w:customStyle="1" w:styleId="smlouvaheading3">
    <w:name w:val="smlouva heading 3"/>
    <w:basedOn w:val="smlouvaheading2"/>
    <w:qFormat/>
    <w:rsid w:val="00C54DB3"/>
    <w:pPr>
      <w:numPr>
        <w:ilvl w:val="2"/>
      </w:numPr>
    </w:pPr>
  </w:style>
  <w:style w:type="paragraph" w:customStyle="1" w:styleId="smlouvaheading4">
    <w:name w:val="smlouva heading 4"/>
    <w:basedOn w:val="smlouvaheading3"/>
    <w:next w:val="Normlny"/>
    <w:qFormat/>
    <w:rsid w:val="00C54DB3"/>
    <w:pPr>
      <w:numPr>
        <w:ilvl w:val="3"/>
      </w:numPr>
      <w:tabs>
        <w:tab w:val="clear" w:pos="794"/>
        <w:tab w:val="left" w:pos="1021"/>
      </w:tabs>
    </w:pPr>
    <w:rPr>
      <w:color w:val="auto"/>
    </w:rPr>
  </w:style>
  <w:style w:type="paragraph" w:styleId="Zoznamsodrkami2">
    <w:name w:val="List Bullet 2"/>
    <w:basedOn w:val="Normlny"/>
    <w:uiPriority w:val="99"/>
    <w:qFormat/>
    <w:rsid w:val="001B7456"/>
    <w:pPr>
      <w:numPr>
        <w:numId w:val="8"/>
      </w:numPr>
      <w:spacing w:after="240" w:line="240" w:lineRule="atLeast"/>
      <w:ind w:left="568" w:hanging="284"/>
      <w:contextualSpacing/>
    </w:pPr>
    <w:rPr>
      <w:rFonts w:ascii="Verdana" w:eastAsia="Verdana" w:hAnsi="Verdana" w:cs="Times New Roman"/>
      <w:sz w:val="18"/>
      <w:lang w:val="en-US"/>
    </w:rPr>
  </w:style>
  <w:style w:type="paragraph" w:customStyle="1" w:styleId="Smlouvaheading10">
    <w:name w:val="Smlouva heading 1"/>
    <w:basedOn w:val="Normlny"/>
    <w:rsid w:val="001B7456"/>
    <w:pPr>
      <w:numPr>
        <w:numId w:val="9"/>
      </w:numPr>
      <w:spacing w:before="240" w:after="120" w:line="240" w:lineRule="atLeast"/>
      <w:jc w:val="both"/>
    </w:pPr>
    <w:rPr>
      <w:rFonts w:ascii="Verdana" w:eastAsia="Verdana" w:hAnsi="Verdana" w:cs="Times New Roman"/>
      <w:b/>
      <w:sz w:val="18"/>
      <w:lang w:val="en-US"/>
    </w:rPr>
  </w:style>
  <w:style w:type="paragraph" w:customStyle="1" w:styleId="Smlouvaheading20">
    <w:name w:val="Smlouva heading 2"/>
    <w:rsid w:val="001B7456"/>
    <w:pPr>
      <w:numPr>
        <w:ilvl w:val="1"/>
        <w:numId w:val="9"/>
      </w:numPr>
      <w:spacing w:before="120" w:after="120" w:line="240" w:lineRule="atLeast"/>
      <w:jc w:val="both"/>
    </w:pPr>
    <w:rPr>
      <w:rFonts w:ascii="Verdana" w:eastAsia="Verdana" w:hAnsi="Verdana" w:cs="Times New Roman"/>
      <w:sz w:val="18"/>
      <w:lang w:val="en-US"/>
    </w:rPr>
  </w:style>
  <w:style w:type="paragraph" w:customStyle="1" w:styleId="Smlouvaheading30">
    <w:name w:val="Smlouva heading 3"/>
    <w:rsid w:val="001B7456"/>
    <w:pPr>
      <w:numPr>
        <w:ilvl w:val="2"/>
        <w:numId w:val="9"/>
      </w:numPr>
      <w:spacing w:after="120" w:line="240" w:lineRule="atLeast"/>
      <w:ind w:left="1475" w:hanging="624"/>
      <w:jc w:val="both"/>
    </w:pPr>
    <w:rPr>
      <w:rFonts w:ascii="Verdana" w:eastAsia="Verdana" w:hAnsi="Verdana" w:cs="Times New Roman"/>
      <w:sz w:val="18"/>
      <w:lang w:val="en-US"/>
    </w:rPr>
  </w:style>
  <w:style w:type="paragraph" w:customStyle="1" w:styleId="Smlouvaheading40">
    <w:name w:val="Smlouva heading 4"/>
    <w:rsid w:val="001B7456"/>
    <w:pPr>
      <w:numPr>
        <w:ilvl w:val="3"/>
        <w:numId w:val="9"/>
      </w:numPr>
      <w:spacing w:after="120" w:line="240" w:lineRule="atLeast"/>
      <w:jc w:val="both"/>
    </w:pPr>
    <w:rPr>
      <w:rFonts w:ascii="Verdana" w:eastAsia="Verdana" w:hAnsi="Verdana" w:cs="Times New Roman"/>
      <w:sz w:val="18"/>
      <w:lang w:val="en-US"/>
    </w:rPr>
  </w:style>
  <w:style w:type="paragraph" w:styleId="slovanzoznam2">
    <w:name w:val="List Number 2"/>
    <w:basedOn w:val="Normlny"/>
    <w:uiPriority w:val="99"/>
    <w:qFormat/>
    <w:rsid w:val="0079348D"/>
    <w:pPr>
      <w:spacing w:after="240" w:line="240" w:lineRule="atLeast"/>
      <w:contextualSpacing/>
    </w:pPr>
    <w:rPr>
      <w:rFonts w:ascii="Verdana" w:eastAsia="Verdana" w:hAnsi="Verdana" w:cs="Times New Roman"/>
      <w:sz w:val="18"/>
      <w:lang w:val="en-US"/>
    </w:rPr>
  </w:style>
  <w:style w:type="paragraph" w:customStyle="1" w:styleId="Tabletitle">
    <w:name w:val="Table title"/>
    <w:basedOn w:val="Normlny"/>
    <w:qFormat/>
    <w:rsid w:val="00E57C3C"/>
    <w:pPr>
      <w:keepNext/>
      <w:spacing w:line="240" w:lineRule="auto"/>
      <w:jc w:val="center"/>
    </w:pPr>
    <w:rPr>
      <w:rFonts w:cs="Arial"/>
      <w:b/>
      <w:caps/>
    </w:rPr>
  </w:style>
  <w:style w:type="character" w:customStyle="1" w:styleId="st">
    <w:name w:val="st"/>
    <w:basedOn w:val="Predvolenpsmoodseku"/>
    <w:rsid w:val="00F90965"/>
  </w:style>
  <w:style w:type="character" w:styleId="Zvraznenie">
    <w:name w:val="Emphasis"/>
    <w:basedOn w:val="Predvolenpsmoodseku"/>
    <w:uiPriority w:val="20"/>
    <w:rsid w:val="00F90965"/>
    <w:rPr>
      <w:i/>
      <w:iCs/>
    </w:rPr>
  </w:style>
  <w:style w:type="paragraph" w:styleId="Revzia">
    <w:name w:val="Revision"/>
    <w:hidden/>
    <w:uiPriority w:val="99"/>
    <w:semiHidden/>
    <w:rsid w:val="008B6834"/>
    <w:pPr>
      <w:spacing w:after="0" w:line="240" w:lineRule="auto"/>
    </w:pPr>
  </w:style>
  <w:style w:type="character" w:styleId="Hypertextovprepojenie">
    <w:name w:val="Hyperlink"/>
    <w:basedOn w:val="Predvolenpsmoodseku"/>
    <w:uiPriority w:val="99"/>
    <w:unhideWhenUsed/>
    <w:rsid w:val="00C045AE"/>
    <w:rPr>
      <w:color w:val="0563C1" w:themeColor="hyperlink"/>
      <w:u w:val="single"/>
    </w:rPr>
  </w:style>
  <w:style w:type="character" w:customStyle="1" w:styleId="Nadpis2Char">
    <w:name w:val="Nadpis 2 Char"/>
    <w:basedOn w:val="Predvolenpsmoodseku"/>
    <w:link w:val="Nadpis2"/>
    <w:uiPriority w:val="9"/>
    <w:rsid w:val="00E57C3C"/>
    <w:rPr>
      <w:rFonts w:ascii="Arial" w:eastAsia="Times New Roman" w:hAnsi="Arial" w:cs="Times New Roman"/>
      <w:kern w:val="28"/>
      <w:lang w:eastAsia="cs-CZ"/>
    </w:rPr>
  </w:style>
  <w:style w:type="paragraph" w:styleId="Bezriadkovania">
    <w:name w:val="No Spacing"/>
    <w:basedOn w:val="Obyajntext"/>
    <w:uiPriority w:val="1"/>
    <w:qFormat/>
    <w:rsid w:val="0024071A"/>
    <w:pPr>
      <w:spacing w:before="60" w:after="60"/>
    </w:pPr>
    <w:rPr>
      <w:rFonts w:ascii="Arial" w:hAnsi="Arial"/>
      <w:sz w:val="22"/>
    </w:rPr>
  </w:style>
  <w:style w:type="paragraph" w:styleId="Obyajntext">
    <w:name w:val="Plain Text"/>
    <w:basedOn w:val="Normlny"/>
    <w:link w:val="ObyajntextChar"/>
    <w:uiPriority w:val="99"/>
    <w:semiHidden/>
    <w:unhideWhenUsed/>
    <w:rsid w:val="0024071A"/>
    <w:pPr>
      <w:spacing w:line="240" w:lineRule="auto"/>
    </w:pPr>
    <w:rPr>
      <w:rFonts w:ascii="Consolas" w:hAnsi="Consolas" w:cs="Consolas"/>
      <w:sz w:val="21"/>
      <w:szCs w:val="21"/>
    </w:rPr>
  </w:style>
  <w:style w:type="character" w:customStyle="1" w:styleId="ObyajntextChar">
    <w:name w:val="Obyčajný text Char"/>
    <w:basedOn w:val="Predvolenpsmoodseku"/>
    <w:link w:val="Obyajntext"/>
    <w:uiPriority w:val="99"/>
    <w:semiHidden/>
    <w:rsid w:val="0024071A"/>
    <w:rPr>
      <w:rFonts w:ascii="Consolas" w:hAnsi="Consolas" w:cs="Consolas"/>
      <w:sz w:val="21"/>
      <w:szCs w:val="21"/>
    </w:rPr>
  </w:style>
  <w:style w:type="character" w:styleId="Zstupntext">
    <w:name w:val="Placeholder Text"/>
    <w:basedOn w:val="Predvolenpsmoodseku"/>
    <w:uiPriority w:val="99"/>
    <w:semiHidden/>
    <w:rsid w:val="00346BC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34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77458-D343-4085-9948-60E730E30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14</Pages>
  <Words>6097</Words>
  <Characters>34756</Characters>
  <Application>Microsoft Office Word</Application>
  <DocSecurity>0</DocSecurity>
  <Lines>289</Lines>
  <Paragraphs>81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Sprostredkovateľská zmluva</vt:lpstr>
      <vt:lpstr>Sprostredkovateľská zmluva</vt:lpstr>
    </vt:vector>
  </TitlesOfParts>
  <Company>eustream</Company>
  <LinksUpToDate>false</LinksUpToDate>
  <CharactersWithSpaces>40772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Sprostredkovateľská zmluva</dc:title>
  <dc:creator>Eus</dc:creator>
  <cp:lastModifiedBy>Horaničová Silvia</cp:lastModifiedBy>
  <cp:revision>8</cp:revision>
  <cp:lastPrinted>2018-04-19T09:23:00Z</cp:lastPrinted>
  <dcterms:created xsi:type="dcterms:W3CDTF">2021-05-03T13:07:00Z</dcterms:created>
  <dcterms:modified xsi:type="dcterms:W3CDTF">2021-08-18T05:30:00Z</dcterms:modified>
  <cp:category>ver 1</cp:category>
</cp:coreProperties>
</file>